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people.xml" ContentType="application/vnd.openxmlformats-officedocument.wordprocessingml.people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1A44037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del w:id="0" w:author="Iva Hošková" w:date="2021-09-30T09:25:00Z">
        <w:r w:rsidR="00666868" w:rsidRPr="007544CF" w:rsidDel="001C4AD4">
          <w:rPr>
            <w:rFonts w:ascii="Garamond" w:hAnsi="Garamond"/>
            <w:sz w:val="24"/>
            <w:szCs w:val="24"/>
          </w:rPr>
          <w:delText>1</w:delText>
        </w:r>
        <w:r w:rsidR="00B9342D" w:rsidDel="001C4AD4">
          <w:rPr>
            <w:rFonts w:ascii="Garamond" w:hAnsi="Garamond"/>
            <w:sz w:val="24"/>
            <w:szCs w:val="24"/>
          </w:rPr>
          <w:delText>31</w:delText>
        </w:r>
      </w:del>
      <w:ins w:id="1" w:author="Iva Hošková" w:date="2021-09-30T09:25:00Z">
        <w:r w:rsidR="001C4AD4" w:rsidRPr="007544CF">
          <w:rPr>
            <w:rFonts w:ascii="Garamond" w:hAnsi="Garamond"/>
            <w:sz w:val="24"/>
            <w:szCs w:val="24"/>
          </w:rPr>
          <w:t>1</w:t>
        </w:r>
      </w:ins>
      <w:ins w:id="2" w:author="Iva Hošková" w:date="2021-10-04T12:55:00Z">
        <w:r w:rsidR="00974F50">
          <w:rPr>
            <w:rFonts w:ascii="Garamond" w:hAnsi="Garamond"/>
            <w:sz w:val="24"/>
            <w:szCs w:val="24"/>
          </w:rPr>
          <w:t>39</w:t>
        </w:r>
      </w:ins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7EBE833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ins w:id="3" w:author="Iva Hošková" w:date="2021-10-04T12:55:00Z">
        <w:r w:rsidR="00974F50">
          <w:rPr>
            <w:rFonts w:ascii="Garamond" w:hAnsi="Garamond" w:cs="Arial"/>
            <w:sz w:val="22"/>
            <w:szCs w:val="22"/>
          </w:rPr>
          <w:fldChar w:fldCharType="begin"/>
        </w:r>
        <w:r w:rsidR="00974F50">
          <w:rPr>
            <w:rFonts w:ascii="Garamond" w:hAnsi="Garamond" w:cs="Arial"/>
            <w:sz w:val="22"/>
            <w:szCs w:val="22"/>
          </w:rPr>
          <w:instrText xml:space="preserve"> HYPERLINK "</w:instrText>
        </w:r>
      </w:ins>
      <w:r w:rsidR="00974F50" w:rsidRPr="00974F50">
        <w:rPr>
          <w:rFonts w:ascii="Garamond" w:hAnsi="Garamond" w:cs="Arial"/>
          <w:sz w:val="22"/>
          <w:szCs w:val="22"/>
          <w:rPrChange w:id="4" w:author="Iva Hošková" w:date="2021-10-04T12:55:00Z">
            <w:rPr>
              <w:rStyle w:val="Hypertextovodkaz"/>
              <w:rFonts w:ascii="Garamond" w:hAnsi="Garamond" w:cs="Arial"/>
              <w:sz w:val="22"/>
              <w:szCs w:val="22"/>
            </w:rPr>
          </w:rPrChange>
        </w:rPr>
        <w:instrText>https://zakazky.zcu.cz/contract_display_</w:instrText>
      </w:r>
      <w:ins w:id="5" w:author="Iva Hošková" w:date="2021-09-30T09:25:00Z">
        <w:r w:rsidR="00974F50" w:rsidRPr="00974F50">
          <w:rPr>
            <w:rFonts w:ascii="Garamond" w:hAnsi="Garamond" w:cs="Arial"/>
            <w:sz w:val="22"/>
            <w:szCs w:val="22"/>
            <w:rPrChange w:id="6" w:author="Iva Hošková" w:date="2021-10-04T12:55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instrText>48</w:instrText>
        </w:r>
      </w:ins>
      <w:ins w:id="7" w:author="Iva Hošková" w:date="2021-10-04T12:55:00Z">
        <w:r w:rsidR="00974F50" w:rsidRPr="00974F50">
          <w:rPr>
            <w:rFonts w:ascii="Garamond" w:hAnsi="Garamond" w:cs="Arial"/>
            <w:sz w:val="22"/>
            <w:szCs w:val="22"/>
            <w:rPrChange w:id="8" w:author="Iva Hošková" w:date="2021-10-04T12:55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instrText>67</w:instrText>
        </w:r>
      </w:ins>
      <w:r w:rsidR="00974F50" w:rsidRPr="00974F50">
        <w:rPr>
          <w:rFonts w:ascii="Garamond" w:hAnsi="Garamond" w:cs="Arial"/>
          <w:sz w:val="22"/>
          <w:szCs w:val="22"/>
          <w:rPrChange w:id="9" w:author="Iva Hošková" w:date="2021-10-04T12:55:00Z">
            <w:rPr>
              <w:rStyle w:val="Hypertextovodkaz"/>
              <w:rFonts w:ascii="Garamond" w:hAnsi="Garamond" w:cs="Arial"/>
              <w:sz w:val="22"/>
              <w:szCs w:val="22"/>
            </w:rPr>
          </w:rPrChange>
        </w:rPr>
        <w:instrText>.html</w:instrText>
      </w:r>
      <w:ins w:id="10" w:author="Iva Hošková" w:date="2021-10-04T12:55:00Z">
        <w:r w:rsidR="00974F50">
          <w:rPr>
            <w:rFonts w:ascii="Garamond" w:hAnsi="Garamond" w:cs="Arial"/>
            <w:sz w:val="22"/>
            <w:szCs w:val="22"/>
          </w:rPr>
          <w:instrText xml:space="preserve">" </w:instrText>
        </w:r>
        <w:r w:rsidR="00974F50">
          <w:rPr>
            <w:rFonts w:ascii="Garamond" w:hAnsi="Garamond" w:cs="Arial"/>
            <w:sz w:val="22"/>
            <w:szCs w:val="22"/>
          </w:rPr>
          <w:fldChar w:fldCharType="separate"/>
        </w:r>
      </w:ins>
      <w:r w:rsidR="00974F50" w:rsidRPr="00E45B53">
        <w:rPr>
          <w:rStyle w:val="Hypertextovodkaz"/>
          <w:rFonts w:ascii="Garamond" w:hAnsi="Garamond" w:cs="Arial"/>
          <w:sz w:val="22"/>
          <w:szCs w:val="22"/>
          <w:rPrChange w:id="11" w:author="Iva Hošková" w:date="2021-10-04T12:55:00Z">
            <w:rPr>
              <w:rStyle w:val="Hypertextovodkaz"/>
              <w:rFonts w:ascii="Garamond" w:hAnsi="Garamond" w:cs="Arial"/>
              <w:sz w:val="22"/>
              <w:szCs w:val="22"/>
            </w:rPr>
          </w:rPrChange>
        </w:rPr>
        <w:t>https://zakazky.zcu.cz/contract_display_</w:t>
      </w:r>
      <w:del w:id="12" w:author="Iva Hošková" w:date="2021-09-30T09:25:00Z">
        <w:r w:rsidR="00974F50" w:rsidRPr="00E45B53" w:rsidDel="001C4AD4">
          <w:rPr>
            <w:rStyle w:val="Hypertextovodkaz"/>
            <w:rFonts w:ascii="Garamond" w:hAnsi="Garamond" w:cs="Arial"/>
            <w:sz w:val="22"/>
            <w:szCs w:val="22"/>
            <w:rPrChange w:id="13" w:author="Iva Hošková" w:date="2021-10-04T12:55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delText>4837</w:delText>
        </w:r>
      </w:del>
      <w:ins w:id="14" w:author="Iva Hošková" w:date="2021-09-30T09:25:00Z">
        <w:r w:rsidR="00974F50" w:rsidRPr="00E45B53">
          <w:rPr>
            <w:rStyle w:val="Hypertextovodkaz"/>
            <w:rFonts w:ascii="Garamond" w:hAnsi="Garamond" w:cs="Arial"/>
            <w:sz w:val="22"/>
            <w:szCs w:val="22"/>
            <w:rPrChange w:id="15" w:author="Iva Hošková" w:date="2021-10-04T12:55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t>48</w:t>
        </w:r>
      </w:ins>
      <w:ins w:id="16" w:author="Iva Hošková" w:date="2021-10-04T12:55:00Z">
        <w:r w:rsidR="00974F50" w:rsidRPr="00E45B53">
          <w:rPr>
            <w:rStyle w:val="Hypertextovodkaz"/>
            <w:rFonts w:ascii="Garamond" w:hAnsi="Garamond" w:cs="Arial"/>
            <w:sz w:val="22"/>
            <w:szCs w:val="22"/>
            <w:rPrChange w:id="17" w:author="Iva Hošková" w:date="2021-10-04T12:55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t>67</w:t>
        </w:r>
      </w:ins>
      <w:r w:rsidR="00974F50" w:rsidRPr="00E45B53">
        <w:rPr>
          <w:rStyle w:val="Hypertextovodkaz"/>
          <w:rFonts w:ascii="Garamond" w:hAnsi="Garamond" w:cs="Arial"/>
          <w:sz w:val="22"/>
          <w:szCs w:val="22"/>
          <w:rPrChange w:id="18" w:author="Iva Hošková" w:date="2021-10-04T12:55:00Z">
            <w:rPr>
              <w:rStyle w:val="Hypertextovodkaz"/>
              <w:rFonts w:ascii="Garamond" w:hAnsi="Garamond" w:cs="Arial"/>
              <w:sz w:val="22"/>
              <w:szCs w:val="22"/>
            </w:rPr>
          </w:rPrChange>
        </w:rPr>
        <w:t>.html</w:t>
      </w:r>
      <w:ins w:id="19" w:author="Iva Hošková" w:date="2021-10-04T12:55:00Z">
        <w:r w:rsidR="00974F50">
          <w:rPr>
            <w:rFonts w:ascii="Garamond" w:hAnsi="Garamond" w:cs="Arial"/>
            <w:sz w:val="22"/>
            <w:szCs w:val="22"/>
          </w:rPr>
          <w:fldChar w:fldCharType="end"/>
        </w:r>
      </w:ins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2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60322A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del w:id="21" w:author="Iva Hošková" w:date="2021-09-30T09:27:00Z">
        <w:r w:rsidR="00B80B6D" w:rsidDel="001C4AD4">
          <w:rPr>
            <w:rFonts w:ascii="Garamond" w:hAnsi="Garamond" w:cs="Arial"/>
            <w:sz w:val="22"/>
            <w:szCs w:val="22"/>
          </w:rPr>
          <w:delText>0</w:delText>
        </w:r>
        <w:r w:rsidR="00F576B2" w:rsidDel="001C4AD4">
          <w:rPr>
            <w:rFonts w:ascii="Garamond" w:hAnsi="Garamond" w:cs="Arial"/>
            <w:sz w:val="22"/>
            <w:szCs w:val="22"/>
          </w:rPr>
          <w:delText>6</w:delText>
        </w:r>
      </w:del>
      <w:ins w:id="22" w:author="Iva Hošková" w:date="2021-09-30T09:27:00Z">
        <w:r w:rsidR="001C4AD4">
          <w:rPr>
            <w:rFonts w:ascii="Garamond" w:hAnsi="Garamond" w:cs="Arial"/>
            <w:sz w:val="22"/>
            <w:szCs w:val="22"/>
          </w:rPr>
          <w:t>1</w:t>
        </w:r>
      </w:ins>
      <w:ins w:id="23" w:author="Iva Hošková" w:date="2021-10-04T12:55:00Z">
        <w:r w:rsidR="00974F50">
          <w:rPr>
            <w:rFonts w:ascii="Garamond" w:hAnsi="Garamond" w:cs="Arial"/>
            <w:sz w:val="22"/>
            <w:szCs w:val="22"/>
          </w:rPr>
          <w:t>5</w:t>
        </w:r>
      </w:ins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del w:id="24" w:author="Iva Hošková" w:date="2021-09-30T09:27:00Z">
        <w:r w:rsidR="00B9342D" w:rsidDel="001C4AD4">
          <w:rPr>
            <w:rFonts w:ascii="Garamond" w:hAnsi="Garamond" w:cs="Arial"/>
            <w:sz w:val="22"/>
            <w:szCs w:val="22"/>
          </w:rPr>
          <w:delText>10</w:delText>
        </w:r>
      </w:del>
      <w:ins w:id="25" w:author="Iva Hošková" w:date="2021-10-04T12:55:00Z">
        <w:r w:rsidR="00974F50">
          <w:rPr>
            <w:rFonts w:ascii="Garamond" w:hAnsi="Garamond" w:cs="Arial"/>
            <w:sz w:val="22"/>
            <w:szCs w:val="22"/>
          </w:rPr>
          <w:t>09</w:t>
        </w:r>
      </w:ins>
      <w:r w:rsidR="004960B8" w:rsidRPr="007544CF">
        <w:rPr>
          <w:rFonts w:ascii="Garamond" w:hAnsi="Garamond" w:cs="Arial"/>
          <w:sz w:val="22"/>
          <w:szCs w:val="22"/>
        </w:rPr>
        <w:t>:</w:t>
      </w:r>
      <w:ins w:id="26" w:author="Iva Hošková" w:date="2021-10-04T12:55:00Z">
        <w:r w:rsidR="00974F50">
          <w:rPr>
            <w:rFonts w:ascii="Garamond" w:hAnsi="Garamond" w:cs="Arial"/>
            <w:sz w:val="22"/>
            <w:szCs w:val="22"/>
          </w:rPr>
          <w:t>3</w:t>
        </w:r>
      </w:ins>
      <w:del w:id="27" w:author="Iva Hošková" w:date="2021-09-30T10:04:00Z">
        <w:r w:rsidR="00B9342D" w:rsidDel="00F43109">
          <w:rPr>
            <w:rFonts w:ascii="Garamond" w:hAnsi="Garamond" w:cs="Arial"/>
            <w:sz w:val="22"/>
            <w:szCs w:val="22"/>
          </w:rPr>
          <w:delText>0</w:delText>
        </w:r>
        <w:r w:rsidR="00ED403B" w:rsidRPr="007544CF" w:rsidDel="00F43109">
          <w:rPr>
            <w:rFonts w:ascii="Garamond" w:hAnsi="Garamond" w:cs="Arial"/>
            <w:sz w:val="22"/>
            <w:szCs w:val="22"/>
          </w:rPr>
          <w:delText>0</w:delText>
        </w:r>
        <w:r w:rsidRPr="007544CF" w:rsidDel="00F43109">
          <w:rPr>
            <w:rFonts w:ascii="Garamond" w:hAnsi="Garamond" w:cs="Arial"/>
            <w:sz w:val="22"/>
            <w:szCs w:val="22"/>
          </w:rPr>
          <w:delText xml:space="preserve"> </w:delText>
        </w:r>
      </w:del>
      <w:ins w:id="28" w:author="Iva Hošková" w:date="2021-09-30T10:04:00Z">
        <w:r w:rsidR="00F43109" w:rsidRPr="007544CF">
          <w:rPr>
            <w:rFonts w:ascii="Garamond" w:hAnsi="Garamond" w:cs="Arial"/>
            <w:sz w:val="22"/>
            <w:szCs w:val="22"/>
          </w:rPr>
          <w:t xml:space="preserve">0 </w:t>
        </w:r>
      </w:ins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9" w:name="_Toc377968546"/>
      <w:bookmarkStart w:id="30" w:name="_Toc377968645"/>
      <w:bookmarkStart w:id="31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9"/>
      <w:bookmarkEnd w:id="30"/>
      <w:bookmarkEnd w:id="31"/>
      <w:r w:rsidRPr="00F4269B">
        <w:rPr>
          <w:rFonts w:ascii="Garamond" w:hAnsi="Garamond"/>
          <w:sz w:val="24"/>
          <w:szCs w:val="24"/>
        </w:rPr>
        <w:t>e</w:t>
      </w:r>
      <w:bookmarkStart w:id="32" w:name="_GoBack"/>
      <w:bookmarkEnd w:id="32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5516736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del w:id="33" w:author="Iva Hošková" w:date="2021-09-30T09:29:00Z">
        <w:r w:rsidDel="001C4AD4">
          <w:rPr>
            <w:rFonts w:ascii="Garamond" w:hAnsi="Garamond" w:cs="Arial"/>
            <w:sz w:val="22"/>
            <w:szCs w:val="22"/>
          </w:rPr>
          <w:delText>Michaela Vítková</w:delText>
        </w:r>
      </w:del>
      <w:ins w:id="34" w:author="Iva Hošková" w:date="2021-09-30T09:29:00Z">
        <w:r w:rsidR="001C4AD4">
          <w:rPr>
            <w:rFonts w:ascii="Garamond" w:hAnsi="Garamond" w:cs="Arial"/>
            <w:sz w:val="22"/>
            <w:szCs w:val="22"/>
          </w:rPr>
          <w:t>Iva Hošková</w:t>
        </w:r>
      </w:ins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 xml:space="preserve"> 377 631 </w:t>
      </w:r>
      <w:del w:id="35" w:author="Iva Hošková" w:date="2021-09-30T09:29:00Z">
        <w:r w:rsidR="006C69C1" w:rsidRPr="005E2BAD" w:rsidDel="001C4AD4">
          <w:rPr>
            <w:rFonts w:ascii="Garamond" w:hAnsi="Garamond" w:cs="Arial"/>
            <w:sz w:val="22"/>
            <w:szCs w:val="22"/>
          </w:rPr>
          <w:delText>3</w:delText>
        </w:r>
        <w:r w:rsidDel="001C4AD4">
          <w:rPr>
            <w:rFonts w:ascii="Garamond" w:hAnsi="Garamond" w:cs="Arial"/>
            <w:bCs/>
            <w:sz w:val="22"/>
            <w:szCs w:val="22"/>
          </w:rPr>
          <w:delText>69</w:delText>
        </w:r>
      </w:del>
      <w:ins w:id="36" w:author="Iva Hošková" w:date="2021-09-30T09:29:00Z">
        <w:r w:rsidR="001C4AD4" w:rsidRPr="005E2BAD">
          <w:rPr>
            <w:rFonts w:ascii="Garamond" w:hAnsi="Garamond" w:cs="Arial"/>
            <w:sz w:val="22"/>
            <w:szCs w:val="22"/>
          </w:rPr>
          <w:t>3</w:t>
        </w:r>
        <w:r w:rsidR="001C4AD4">
          <w:rPr>
            <w:rFonts w:ascii="Garamond" w:hAnsi="Garamond" w:cs="Arial"/>
            <w:bCs/>
            <w:sz w:val="22"/>
            <w:szCs w:val="22"/>
          </w:rPr>
          <w:t>66</w:t>
        </w:r>
      </w:ins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del w:id="37" w:author="Iva Hošková" w:date="2021-09-30T09:29:00Z">
        <w:r w:rsidR="00E929D9" w:rsidRPr="005E2BAD" w:rsidDel="001C4AD4">
          <w:rPr>
            <w:rFonts w:ascii="Garamond" w:hAnsi="Garamond" w:cs="Arial"/>
            <w:bCs/>
            <w:sz w:val="22"/>
            <w:szCs w:val="22"/>
          </w:rPr>
          <w:delText>vitkov</w:delText>
        </w:r>
      </w:del>
      <w:ins w:id="38" w:author="Iva Hošková" w:date="2021-09-30T09:29:00Z">
        <w:r w:rsidR="001C4AD4">
          <w:rPr>
            <w:rFonts w:ascii="Garamond" w:hAnsi="Garamond" w:cs="Arial"/>
            <w:bCs/>
            <w:sz w:val="22"/>
            <w:szCs w:val="22"/>
          </w:rPr>
          <w:t>ihoskova</w:t>
        </w:r>
      </w:ins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39" w:name="_Toc377968656"/>
      <w:bookmarkStart w:id="40" w:name="_Toc9514483"/>
      <w:bookmarkStart w:id="41" w:name="_Toc377968547"/>
      <w:bookmarkStart w:id="42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39"/>
      <w:bookmarkEnd w:id="40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3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41"/>
      <w:bookmarkEnd w:id="42"/>
      <w:bookmarkEnd w:id="43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44" w:name="_Toc377968548"/>
      <w:bookmarkStart w:id="45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6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46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7" w:name="_Toc377968549"/>
      <w:bookmarkStart w:id="48" w:name="_Toc377968648"/>
      <w:bookmarkStart w:id="49" w:name="_Toc9514487"/>
      <w:bookmarkEnd w:id="44"/>
      <w:bookmarkEnd w:id="45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47"/>
      <w:bookmarkEnd w:id="48"/>
      <w:bookmarkEnd w:id="49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0" w:name="_Toc377968659"/>
      <w:bookmarkStart w:id="51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50"/>
      <w:bookmarkEnd w:id="51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2" w:name="_Toc9514495"/>
      <w:bookmarkStart w:id="53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52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4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53"/>
      <w:bookmarkEnd w:id="54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5" w:name="_Toc9514502"/>
      <w:bookmarkStart w:id="56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7" w:name="_Toc9514503"/>
      <w:bookmarkEnd w:id="55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56"/>
      <w:bookmarkEnd w:id="57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8" w:name="_Toc377968664"/>
      <w:bookmarkStart w:id="59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58"/>
      <w:bookmarkEnd w:id="59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0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1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2EEB557D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del w:id="60" w:author="Iva Hošková" w:date="2021-09-30T09:30:00Z">
        <w:r w:rsidR="00A22D6A" w:rsidDel="00A85786">
          <w:rPr>
            <w:rFonts w:ascii="Garamond" w:hAnsi="Garamond"/>
            <w:sz w:val="22"/>
            <w:szCs w:val="22"/>
          </w:rPr>
          <w:delText>štítek</w:delText>
        </w:r>
        <w:r w:rsidR="00F9248B" w:rsidDel="00A85786">
          <w:rPr>
            <w:rFonts w:ascii="Garamond" w:hAnsi="Garamond"/>
            <w:sz w:val="22"/>
            <w:szCs w:val="22"/>
          </w:rPr>
          <w:delText xml:space="preserve"> </w:delText>
        </w:r>
        <w:r w:rsidR="00462139" w:rsidDel="00A85786">
          <w:rPr>
            <w:rFonts w:ascii="Garamond" w:hAnsi="Garamond"/>
            <w:sz w:val="22"/>
            <w:szCs w:val="22"/>
          </w:rPr>
          <w:delText xml:space="preserve">- </w:delText>
        </w:r>
        <w:r w:rsidR="00F9248B" w:rsidDel="00A85786">
          <w:rPr>
            <w:rFonts w:ascii="Garamond" w:hAnsi="Garamond"/>
            <w:sz w:val="22"/>
            <w:szCs w:val="22"/>
          </w:rPr>
          <w:delText>třída</w:delText>
        </w:r>
      </w:del>
      <w:ins w:id="61" w:author="Iva Hošková" w:date="2021-09-30T09:30:00Z">
        <w:r w:rsidR="00A85786">
          <w:rPr>
            <w:rFonts w:ascii="Garamond" w:hAnsi="Garamond"/>
            <w:sz w:val="22"/>
            <w:szCs w:val="22"/>
          </w:rPr>
          <w:t>štítek – třída</w:t>
        </w:r>
      </w:ins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2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4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5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62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62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48FBC4F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del w:id="63" w:author="Iva Hošková" w:date="2021-09-30T09:29:00Z">
        <w:r w:rsidR="00E929D9" w:rsidRPr="009701B1" w:rsidDel="001C4AD4">
          <w:rPr>
            <w:rFonts w:ascii="Garamond" w:hAnsi="Garamond"/>
          </w:rPr>
          <w:delText>Michaela Vítková</w:delText>
        </w:r>
      </w:del>
      <w:ins w:id="64" w:author="Iva Hošková" w:date="2021-09-30T09:29:00Z">
        <w:r w:rsidR="001C4AD4">
          <w:rPr>
            <w:rFonts w:ascii="Garamond" w:hAnsi="Garamond"/>
          </w:rPr>
          <w:t>Iva Hošková</w:t>
        </w:r>
      </w:ins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719FF0" w14:textId="77777777" w:rsidR="00FA7E83" w:rsidRDefault="00FA7E83" w:rsidP="00795AAC">
      <w:r>
        <w:separator/>
      </w:r>
    </w:p>
  </w:endnote>
  <w:endnote w:type="continuationSeparator" w:id="0">
    <w:p w14:paraId="697D43D6" w14:textId="77777777" w:rsidR="00FA7E83" w:rsidRDefault="00FA7E8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1DD48" w14:textId="77777777" w:rsidR="00FA7E83" w:rsidRDefault="00FA7E83" w:rsidP="00795AAC">
      <w:r>
        <w:separator/>
      </w:r>
    </w:p>
  </w:footnote>
  <w:footnote w:type="continuationSeparator" w:id="0">
    <w:p w14:paraId="159BBD12" w14:textId="77777777" w:rsidR="00FA7E83" w:rsidRDefault="00FA7E8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va Hošková">
    <w15:presenceInfo w15:providerId="AD" w15:userId="S-1-5-21-814679447-739224277-2656530034-26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65390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4AD4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3543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3549E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1B4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74F50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5786"/>
    <w:rsid w:val="00A86FC9"/>
    <w:rsid w:val="00A90797"/>
    <w:rsid w:val="00A931DA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671B"/>
    <w:rsid w:val="00B507B9"/>
    <w:rsid w:val="00B64919"/>
    <w:rsid w:val="00B75A72"/>
    <w:rsid w:val="00B80B6D"/>
    <w:rsid w:val="00B92754"/>
    <w:rsid w:val="00B9342D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109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087"/>
    <w:rsid w:val="00F87979"/>
    <w:rsid w:val="00F9248B"/>
    <w:rsid w:val="00F94593"/>
    <w:rsid w:val="00F976E9"/>
    <w:rsid w:val="00FA7E83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www.energystar.gov/products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Relationship Id="rId14" Type="http://schemas.openxmlformats.org/officeDocument/2006/relationships/hyperlink" Target="https://www.cpubenchmark.ne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JctruBg6ELVrIBpvCQLzDJ//hl226dU9o/dAB8z4VCA=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nYnrZe+p4e0QQIgUFMpgGiBss/LbRFb3QNbR7NIRrYk=</DigestValue>
    </Reference>
  </SignedInfo>
  <SignatureValue>u75EsX78GARjrnwM7+Gyayeq7ks4Wcc3lhZ0JHKzD0DrcMZr1u99UrJ3vIGAT3IrGXyqFNuEqOUG
zdwSYrMSzN5Jbuog2CTxSRTucl7Zy/qTAlHwb6J1jIf+KTp3PaxPfIDvYm3/tAzlziIcldh6k3TM
DdMgdRDLOSV33vkna0ccT1ZqWn3nL44SFCyTH+4+hIDIw1NCZsKtahu13eX+cimfaToOVzbDihjc
A2E6SEN/SH8TVjedCfhrNS3behGwXfoepWqDzLu3HydRct65pxlZz0qkVyszJ/5ZgjMJrUZtLZOF
LUj6nEOYBDjWP5Zarssz6VX9NmyBRwaBJW4pdQ==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W7yxXdovOm0EXIRRyKNd0d2PQFKua/DG0UJG8c1j9+g=</DigestValue>
      </Reference>
      <Reference URI="/word/document.xml?ContentType=application/vnd.openxmlformats-officedocument.wordprocessingml.document.main+xml">
        <DigestMethod Algorithm="http://www.w3.org/2001/04/xmlenc#sha256"/>
        <DigestValue>PV4CNZoAx1Zv+Nx/7uQydFVa0rn+jJM0r0zvQPADIVU=</DigestValue>
      </Reference>
      <Reference URI="/word/endnotes.xml?ContentType=application/vnd.openxmlformats-officedocument.wordprocessingml.endnotes+xml">
        <DigestMethod Algorithm="http://www.w3.org/2001/04/xmlenc#sha256"/>
        <DigestValue>lJZTxMm0WAnFdhVeq+Ko/cOV2jz0ZQ0jXeHKmE8m1Bo=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nHCvRAa344WzZaPNeDpa2WEbZpKS4kcFqkMWg5jz/Jw=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people.xml?ContentType=application/vnd.openxmlformats-officedocument.wordprocessingml.people+xml">
        <DigestMethod Algorithm="http://www.w3.org/2001/04/xmlenc#sha256"/>
        <DigestValue>8AsVkRrhsD5/YKT3bJLg/D3Srbyafp6vbWPCeGrRhv8=</DigestValue>
      </Reference>
      <Reference URI="/word/settings.xml?ContentType=application/vnd.openxmlformats-officedocument.wordprocessingml.settings+xml">
        <DigestMethod Algorithm="http://www.w3.org/2001/04/xmlenc#sha256"/>
        <DigestValue>2Fs+iGyq5qFHi5q1HwE4dnscNrgGNyTYbLhyPxme6N0=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2021-10-04T10:55:47Z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2021-10-04T10:55:47Z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DE765A-2FC3-447A-8614-ED75535C0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2256</Words>
  <Characters>13311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19</cp:revision>
  <cp:lastPrinted>2018-08-08T13:48:00Z</cp:lastPrinted>
  <dcterms:created xsi:type="dcterms:W3CDTF">2021-09-14T05:18:00Z</dcterms:created>
  <dcterms:modified xsi:type="dcterms:W3CDTF">2021-10-04T10:55:00Z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