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4E3A6B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del w:id="0" w:author="Iva Hošková" w:date="2021-09-30T09:25:00Z">
        <w:r w:rsidR="00666868" w:rsidRPr="007544CF" w:rsidDel="001C4AD4">
          <w:rPr>
            <w:rFonts w:ascii="Garamond" w:hAnsi="Garamond"/>
            <w:sz w:val="24"/>
            <w:szCs w:val="24"/>
          </w:rPr>
          <w:delText>1</w:delText>
        </w:r>
        <w:r w:rsidR="00B9342D" w:rsidDel="001C4AD4">
          <w:rPr>
            <w:rFonts w:ascii="Garamond" w:hAnsi="Garamond"/>
            <w:sz w:val="24"/>
            <w:szCs w:val="24"/>
          </w:rPr>
          <w:delText>31</w:delText>
        </w:r>
      </w:del>
      <w:ins w:id="1" w:author="Iva Hošková" w:date="2021-09-30T09:25:00Z">
        <w:r w:rsidR="001C4AD4" w:rsidRPr="007544CF">
          <w:rPr>
            <w:rFonts w:ascii="Garamond" w:hAnsi="Garamond"/>
            <w:sz w:val="24"/>
            <w:szCs w:val="24"/>
          </w:rPr>
          <w:t>1</w:t>
        </w:r>
      </w:ins>
      <w:ins w:id="2" w:author="Iva Hošková" w:date="2021-10-04T12:43:00Z">
        <w:r w:rsidR="00822954">
          <w:rPr>
            <w:rFonts w:ascii="Garamond" w:hAnsi="Garamond"/>
            <w:sz w:val="24"/>
            <w:szCs w:val="24"/>
          </w:rPr>
          <w:t>38</w:t>
        </w:r>
      </w:ins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678A2A5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ins w:id="3" w:author="Iva Hošková" w:date="2021-10-04T12:43:00Z">
        <w:r w:rsidR="00822954">
          <w:rPr>
            <w:rFonts w:ascii="Garamond" w:hAnsi="Garamond" w:cs="Arial"/>
            <w:sz w:val="22"/>
            <w:szCs w:val="22"/>
          </w:rPr>
          <w:fldChar w:fldCharType="begin"/>
        </w:r>
        <w:r w:rsidR="00822954">
          <w:rPr>
            <w:rFonts w:ascii="Garamond" w:hAnsi="Garamond" w:cs="Arial"/>
            <w:sz w:val="22"/>
            <w:szCs w:val="22"/>
          </w:rPr>
          <w:instrText xml:space="preserve"> HYPERLINK "</w:instrText>
        </w:r>
      </w:ins>
      <w:r w:rsidR="00822954" w:rsidRPr="00822954">
        <w:rPr>
          <w:rFonts w:ascii="Garamond" w:hAnsi="Garamond" w:cs="Arial"/>
          <w:sz w:val="22"/>
          <w:szCs w:val="22"/>
          <w:rPrChange w:id="4" w:author="Iva Hošková" w:date="2021-10-04T12:43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https://zakazky.zcu.cz/contract_display_</w:instrText>
      </w:r>
      <w:ins w:id="5" w:author="Iva Hošková" w:date="2021-09-30T09:25:00Z">
        <w:r w:rsidR="00822954" w:rsidRPr="00822954">
          <w:rPr>
            <w:rFonts w:ascii="Garamond" w:hAnsi="Garamond" w:cs="Arial"/>
            <w:sz w:val="22"/>
            <w:szCs w:val="22"/>
            <w:rPrChange w:id="6" w:author="Iva Hošková" w:date="2021-10-04T12:43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48</w:instrText>
        </w:r>
      </w:ins>
      <w:ins w:id="7" w:author="Iva Hošková" w:date="2021-10-04T12:43:00Z">
        <w:r w:rsidR="00822954" w:rsidRPr="00822954">
          <w:rPr>
            <w:rFonts w:ascii="Garamond" w:hAnsi="Garamond" w:cs="Arial"/>
            <w:sz w:val="22"/>
            <w:szCs w:val="22"/>
            <w:rPrChange w:id="8" w:author="Iva Hošková" w:date="2021-10-04T12:43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instrText>66</w:instrText>
        </w:r>
      </w:ins>
      <w:r w:rsidR="00822954" w:rsidRPr="00822954">
        <w:rPr>
          <w:rFonts w:ascii="Garamond" w:hAnsi="Garamond" w:cs="Arial"/>
          <w:sz w:val="22"/>
          <w:szCs w:val="22"/>
          <w:rPrChange w:id="9" w:author="Iva Hošková" w:date="2021-10-04T12:43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instrText>.html</w:instrText>
      </w:r>
      <w:ins w:id="10" w:author="Iva Hošková" w:date="2021-10-04T12:43:00Z">
        <w:r w:rsidR="00822954">
          <w:rPr>
            <w:rFonts w:ascii="Garamond" w:hAnsi="Garamond" w:cs="Arial"/>
            <w:sz w:val="22"/>
            <w:szCs w:val="22"/>
          </w:rPr>
          <w:instrText xml:space="preserve">" </w:instrText>
        </w:r>
        <w:r w:rsidR="00822954">
          <w:rPr>
            <w:rFonts w:ascii="Garamond" w:hAnsi="Garamond" w:cs="Arial"/>
            <w:sz w:val="22"/>
            <w:szCs w:val="22"/>
          </w:rPr>
          <w:fldChar w:fldCharType="separate"/>
        </w:r>
      </w:ins>
      <w:r w:rsidR="00822954" w:rsidRPr="00E45B53">
        <w:rPr>
          <w:rStyle w:val="Hypertextovodkaz"/>
          <w:rFonts w:ascii="Garamond" w:hAnsi="Garamond" w:cs="Arial"/>
          <w:sz w:val="22"/>
          <w:szCs w:val="22"/>
          <w:rPrChange w:id="11" w:author="Iva Hošková" w:date="2021-10-04T12:43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https://zakazky.zcu.cz/contract_display_</w:t>
      </w:r>
      <w:del w:id="12" w:author="Iva Hošková" w:date="2021-09-30T09:25:00Z">
        <w:r w:rsidR="00822954" w:rsidRPr="00E45B53" w:rsidDel="001C4AD4">
          <w:rPr>
            <w:rStyle w:val="Hypertextovodkaz"/>
            <w:rFonts w:ascii="Garamond" w:hAnsi="Garamond" w:cs="Arial"/>
            <w:sz w:val="22"/>
            <w:szCs w:val="22"/>
            <w:rPrChange w:id="13" w:author="Iva Hošková" w:date="2021-10-04T12:43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delText>4837</w:delText>
        </w:r>
      </w:del>
      <w:ins w:id="14" w:author="Iva Hošková" w:date="2021-09-30T09:25:00Z">
        <w:r w:rsidR="00822954" w:rsidRPr="00E45B53">
          <w:rPr>
            <w:rStyle w:val="Hypertextovodkaz"/>
            <w:rFonts w:ascii="Garamond" w:hAnsi="Garamond" w:cs="Arial"/>
            <w:sz w:val="22"/>
            <w:szCs w:val="22"/>
            <w:rPrChange w:id="15" w:author="Iva Hošková" w:date="2021-10-04T12:43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48</w:t>
        </w:r>
      </w:ins>
      <w:ins w:id="16" w:author="Iva Hošková" w:date="2021-10-04T12:43:00Z">
        <w:r w:rsidR="00822954" w:rsidRPr="00E45B53">
          <w:rPr>
            <w:rStyle w:val="Hypertextovodkaz"/>
            <w:rFonts w:ascii="Garamond" w:hAnsi="Garamond" w:cs="Arial"/>
            <w:sz w:val="22"/>
            <w:szCs w:val="22"/>
            <w:rPrChange w:id="17" w:author="Iva Hošková" w:date="2021-10-04T12:43:00Z">
              <w:rPr>
                <w:rStyle w:val="Hypertextovodkaz"/>
                <w:rFonts w:ascii="Garamond" w:hAnsi="Garamond" w:cs="Arial"/>
                <w:sz w:val="22"/>
                <w:szCs w:val="22"/>
              </w:rPr>
            </w:rPrChange>
          </w:rPr>
          <w:t>66</w:t>
        </w:r>
      </w:ins>
      <w:r w:rsidR="00822954" w:rsidRPr="00E45B53">
        <w:rPr>
          <w:rStyle w:val="Hypertextovodkaz"/>
          <w:rFonts w:ascii="Garamond" w:hAnsi="Garamond" w:cs="Arial"/>
          <w:sz w:val="22"/>
          <w:szCs w:val="22"/>
          <w:rPrChange w:id="18" w:author="Iva Hošková" w:date="2021-10-04T12:43:00Z">
            <w:rPr>
              <w:rStyle w:val="Hypertextovodkaz"/>
              <w:rFonts w:ascii="Garamond" w:hAnsi="Garamond" w:cs="Arial"/>
              <w:sz w:val="22"/>
              <w:szCs w:val="22"/>
            </w:rPr>
          </w:rPrChange>
        </w:rPr>
        <w:t>.html</w:t>
      </w:r>
      <w:ins w:id="19" w:author="Iva Hošková" w:date="2021-10-04T12:43:00Z">
        <w:r w:rsidR="00822954">
          <w:rPr>
            <w:rFonts w:ascii="Garamond" w:hAnsi="Garamond" w:cs="Arial"/>
            <w:sz w:val="22"/>
            <w:szCs w:val="22"/>
          </w:rPr>
          <w:fldChar w:fldCharType="end"/>
        </w:r>
      </w:ins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2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E314D5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del w:id="21" w:author="Iva Hošková" w:date="2021-09-30T09:27:00Z">
        <w:r w:rsidR="00B80B6D" w:rsidDel="001C4AD4">
          <w:rPr>
            <w:rFonts w:ascii="Garamond" w:hAnsi="Garamond" w:cs="Arial"/>
            <w:sz w:val="22"/>
            <w:szCs w:val="22"/>
          </w:rPr>
          <w:delText>0</w:delText>
        </w:r>
        <w:r w:rsidR="00F576B2" w:rsidDel="001C4AD4">
          <w:rPr>
            <w:rFonts w:ascii="Garamond" w:hAnsi="Garamond" w:cs="Arial"/>
            <w:sz w:val="22"/>
            <w:szCs w:val="22"/>
          </w:rPr>
          <w:delText>6</w:delText>
        </w:r>
      </w:del>
      <w:ins w:id="22" w:author="Iva Hošková" w:date="2021-09-30T09:27:00Z">
        <w:r w:rsidR="001C4AD4">
          <w:rPr>
            <w:rFonts w:ascii="Garamond" w:hAnsi="Garamond" w:cs="Arial"/>
            <w:sz w:val="22"/>
            <w:szCs w:val="22"/>
          </w:rPr>
          <w:t>1</w:t>
        </w:r>
      </w:ins>
      <w:ins w:id="23" w:author="Iva Hošková" w:date="2021-10-04T12:48:00Z">
        <w:r w:rsidR="00822954">
          <w:rPr>
            <w:rFonts w:ascii="Garamond" w:hAnsi="Garamond" w:cs="Arial"/>
            <w:sz w:val="22"/>
            <w:szCs w:val="22"/>
          </w:rPr>
          <w:t>5</w:t>
        </w:r>
      </w:ins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del w:id="24" w:author="Iva Hošková" w:date="2021-09-30T09:27:00Z">
        <w:r w:rsidR="00B9342D" w:rsidDel="001C4AD4">
          <w:rPr>
            <w:rFonts w:ascii="Garamond" w:hAnsi="Garamond" w:cs="Arial"/>
            <w:sz w:val="22"/>
            <w:szCs w:val="22"/>
          </w:rPr>
          <w:delText>10</w:delText>
        </w:r>
      </w:del>
      <w:ins w:id="25" w:author="Iva Hošková" w:date="2021-10-04T12:48:00Z">
        <w:r w:rsidR="00822954">
          <w:rPr>
            <w:rFonts w:ascii="Garamond" w:hAnsi="Garamond" w:cs="Arial"/>
            <w:sz w:val="22"/>
            <w:szCs w:val="22"/>
          </w:rPr>
          <w:t>09</w:t>
        </w:r>
      </w:ins>
      <w:r w:rsidR="004960B8" w:rsidRPr="007544CF">
        <w:rPr>
          <w:rFonts w:ascii="Garamond" w:hAnsi="Garamond" w:cs="Arial"/>
          <w:sz w:val="22"/>
          <w:szCs w:val="22"/>
        </w:rPr>
        <w:t>:</w:t>
      </w:r>
      <w:ins w:id="26" w:author="Iva Hošková" w:date="2021-10-04T12:49:00Z">
        <w:r w:rsidR="00822954">
          <w:rPr>
            <w:rFonts w:ascii="Garamond" w:hAnsi="Garamond" w:cs="Arial"/>
            <w:sz w:val="22"/>
            <w:szCs w:val="22"/>
          </w:rPr>
          <w:t>15</w:t>
        </w:r>
      </w:ins>
      <w:bookmarkStart w:id="27" w:name="_GoBack"/>
      <w:bookmarkEnd w:id="27"/>
      <w:del w:id="28" w:author="Iva Hošková" w:date="2021-09-30T10:04:00Z">
        <w:r w:rsidR="00B9342D" w:rsidDel="00F43109">
          <w:rPr>
            <w:rFonts w:ascii="Garamond" w:hAnsi="Garamond" w:cs="Arial"/>
            <w:sz w:val="22"/>
            <w:szCs w:val="22"/>
          </w:rPr>
          <w:delText>0</w:delText>
        </w:r>
        <w:r w:rsidR="00ED403B" w:rsidRPr="007544CF" w:rsidDel="00F43109">
          <w:rPr>
            <w:rFonts w:ascii="Garamond" w:hAnsi="Garamond" w:cs="Arial"/>
            <w:sz w:val="22"/>
            <w:szCs w:val="22"/>
          </w:rPr>
          <w:delText>0</w:delText>
        </w:r>
        <w:r w:rsidRPr="007544CF" w:rsidDel="00F43109">
          <w:rPr>
            <w:rFonts w:ascii="Garamond" w:hAnsi="Garamond" w:cs="Arial"/>
            <w:sz w:val="22"/>
            <w:szCs w:val="22"/>
          </w:rPr>
          <w:delText xml:space="preserve"> </w:delText>
        </w:r>
      </w:del>
      <w:ins w:id="29" w:author="Iva Hošková" w:date="2021-09-30T10:04:00Z">
        <w:r w:rsidR="00F43109" w:rsidRPr="007544CF">
          <w:rPr>
            <w:rFonts w:ascii="Garamond" w:hAnsi="Garamond" w:cs="Arial"/>
            <w:sz w:val="22"/>
            <w:szCs w:val="22"/>
          </w:rPr>
          <w:t xml:space="preserve"> </w:t>
        </w:r>
      </w:ins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0" w:name="_Toc377968546"/>
      <w:bookmarkStart w:id="31" w:name="_Toc377968645"/>
      <w:bookmarkStart w:id="32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30"/>
      <w:bookmarkEnd w:id="31"/>
      <w:bookmarkEnd w:id="32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5516736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del w:id="33" w:author="Iva Hošková" w:date="2021-09-30T09:29:00Z">
        <w:r w:rsidDel="001C4AD4">
          <w:rPr>
            <w:rFonts w:ascii="Garamond" w:hAnsi="Garamond" w:cs="Arial"/>
            <w:sz w:val="22"/>
            <w:szCs w:val="22"/>
          </w:rPr>
          <w:delText>Michaela Vítková</w:delText>
        </w:r>
      </w:del>
      <w:ins w:id="34" w:author="Iva Hošková" w:date="2021-09-30T09:29:00Z">
        <w:r w:rsidR="001C4AD4">
          <w:rPr>
            <w:rFonts w:ascii="Garamond" w:hAnsi="Garamond" w:cs="Arial"/>
            <w:sz w:val="22"/>
            <w:szCs w:val="22"/>
          </w:rPr>
          <w:t>Iva Hošková</w:t>
        </w:r>
      </w:ins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del w:id="35" w:author="Iva Hošková" w:date="2021-09-30T09:29:00Z">
        <w:r w:rsidR="006C69C1" w:rsidRPr="005E2BAD" w:rsidDel="001C4AD4">
          <w:rPr>
            <w:rFonts w:ascii="Garamond" w:hAnsi="Garamond" w:cs="Arial"/>
            <w:sz w:val="22"/>
            <w:szCs w:val="22"/>
          </w:rPr>
          <w:delText>3</w:delText>
        </w:r>
        <w:r w:rsidDel="001C4AD4">
          <w:rPr>
            <w:rFonts w:ascii="Garamond" w:hAnsi="Garamond" w:cs="Arial"/>
            <w:bCs/>
            <w:sz w:val="22"/>
            <w:szCs w:val="22"/>
          </w:rPr>
          <w:delText>69</w:delText>
        </w:r>
      </w:del>
      <w:ins w:id="36" w:author="Iva Hošková" w:date="2021-09-30T09:29:00Z">
        <w:r w:rsidR="001C4AD4" w:rsidRPr="005E2BAD">
          <w:rPr>
            <w:rFonts w:ascii="Garamond" w:hAnsi="Garamond" w:cs="Arial"/>
            <w:sz w:val="22"/>
            <w:szCs w:val="22"/>
          </w:rPr>
          <w:t>3</w:t>
        </w:r>
        <w:r w:rsidR="001C4AD4">
          <w:rPr>
            <w:rFonts w:ascii="Garamond" w:hAnsi="Garamond" w:cs="Arial"/>
            <w:bCs/>
            <w:sz w:val="22"/>
            <w:szCs w:val="22"/>
          </w:rPr>
          <w:t>66</w:t>
        </w:r>
      </w:ins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del w:id="37" w:author="Iva Hošková" w:date="2021-09-30T09:29:00Z">
        <w:r w:rsidR="00E929D9" w:rsidRPr="005E2BAD" w:rsidDel="001C4AD4">
          <w:rPr>
            <w:rFonts w:ascii="Garamond" w:hAnsi="Garamond" w:cs="Arial"/>
            <w:bCs/>
            <w:sz w:val="22"/>
            <w:szCs w:val="22"/>
          </w:rPr>
          <w:delText>vitkov</w:delText>
        </w:r>
      </w:del>
      <w:ins w:id="38" w:author="Iva Hošková" w:date="2021-09-30T09:29:00Z">
        <w:r w:rsidR="001C4AD4">
          <w:rPr>
            <w:rFonts w:ascii="Garamond" w:hAnsi="Garamond" w:cs="Arial"/>
            <w:bCs/>
            <w:sz w:val="22"/>
            <w:szCs w:val="22"/>
          </w:rPr>
          <w:t>ihoskova</w:t>
        </w:r>
      </w:ins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39" w:name="_Toc377968656"/>
      <w:bookmarkStart w:id="40" w:name="_Toc9514483"/>
      <w:bookmarkStart w:id="41" w:name="_Toc377968547"/>
      <w:bookmarkStart w:id="42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39"/>
      <w:bookmarkEnd w:id="40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lastRenderedPageBreak/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3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41"/>
      <w:bookmarkEnd w:id="42"/>
      <w:bookmarkEnd w:id="43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44" w:name="_Toc377968548"/>
      <w:bookmarkStart w:id="45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6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46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7" w:name="_Toc377968549"/>
      <w:bookmarkStart w:id="48" w:name="_Toc377968648"/>
      <w:bookmarkStart w:id="49" w:name="_Toc9514487"/>
      <w:bookmarkEnd w:id="44"/>
      <w:bookmarkEnd w:id="45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47"/>
      <w:bookmarkEnd w:id="48"/>
      <w:bookmarkEnd w:id="49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</w:t>
      </w:r>
      <w:r w:rsidR="00A77624">
        <w:rPr>
          <w:rFonts w:ascii="Garamond" w:eastAsia="Times New Roman" w:hAnsi="Garamond" w:cs="Arial"/>
        </w:rPr>
        <w:lastRenderedPageBreak/>
        <w:t xml:space="preserve">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0" w:name="_Toc377968659"/>
      <w:bookmarkStart w:id="51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50"/>
      <w:bookmarkEnd w:id="51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2" w:name="_Toc9514495"/>
      <w:bookmarkStart w:id="53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52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lastRenderedPageBreak/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4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53"/>
      <w:bookmarkEnd w:id="54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5" w:name="_Toc9514502"/>
      <w:bookmarkStart w:id="56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7" w:name="_Toc9514503"/>
      <w:bookmarkEnd w:id="55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56"/>
      <w:bookmarkEnd w:id="57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lastRenderedPageBreak/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8" w:name="_Toc377968664"/>
      <w:bookmarkStart w:id="59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58"/>
      <w:bookmarkEnd w:id="59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0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1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2EEB557D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del w:id="60" w:author="Iva Hošková" w:date="2021-09-30T09:30:00Z">
        <w:r w:rsidR="00A22D6A" w:rsidDel="00A85786">
          <w:rPr>
            <w:rFonts w:ascii="Garamond" w:hAnsi="Garamond"/>
            <w:sz w:val="22"/>
            <w:szCs w:val="22"/>
          </w:rPr>
          <w:delText>štítek</w:delText>
        </w:r>
        <w:r w:rsidR="00F9248B" w:rsidDel="00A85786">
          <w:rPr>
            <w:rFonts w:ascii="Garamond" w:hAnsi="Garamond"/>
            <w:sz w:val="22"/>
            <w:szCs w:val="22"/>
          </w:rPr>
          <w:delText xml:space="preserve"> </w:delText>
        </w:r>
        <w:r w:rsidR="00462139" w:rsidDel="00A85786">
          <w:rPr>
            <w:rFonts w:ascii="Garamond" w:hAnsi="Garamond"/>
            <w:sz w:val="22"/>
            <w:szCs w:val="22"/>
          </w:rPr>
          <w:delText xml:space="preserve">- </w:delText>
        </w:r>
        <w:r w:rsidR="00F9248B" w:rsidDel="00A85786">
          <w:rPr>
            <w:rFonts w:ascii="Garamond" w:hAnsi="Garamond"/>
            <w:sz w:val="22"/>
            <w:szCs w:val="22"/>
          </w:rPr>
          <w:delText>třída</w:delText>
        </w:r>
      </w:del>
      <w:ins w:id="61" w:author="Iva Hošková" w:date="2021-09-30T09:30:00Z">
        <w:r w:rsidR="00A85786">
          <w:rPr>
            <w:rFonts w:ascii="Garamond" w:hAnsi="Garamond"/>
            <w:sz w:val="22"/>
            <w:szCs w:val="22"/>
          </w:rPr>
          <w:t>štítek – třída</w:t>
        </w:r>
      </w:ins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2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lastRenderedPageBreak/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4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5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62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62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48FBC4F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del w:id="63" w:author="Iva Hošková" w:date="2021-09-30T09:29:00Z">
        <w:r w:rsidR="00E929D9" w:rsidRPr="009701B1" w:rsidDel="001C4AD4">
          <w:rPr>
            <w:rFonts w:ascii="Garamond" w:hAnsi="Garamond"/>
          </w:rPr>
          <w:delText>Michaela Vítková</w:delText>
        </w:r>
      </w:del>
      <w:ins w:id="64" w:author="Iva Hošková" w:date="2021-09-30T09:29:00Z">
        <w:r w:rsidR="001C4AD4">
          <w:rPr>
            <w:rFonts w:ascii="Garamond" w:hAnsi="Garamond"/>
          </w:rPr>
          <w:t>Iva Hošková</w:t>
        </w:r>
      </w:ins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7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28124" w14:textId="77777777" w:rsidR="000519D8" w:rsidRDefault="000519D8" w:rsidP="00795AAC">
      <w:r>
        <w:separator/>
      </w:r>
    </w:p>
  </w:endnote>
  <w:endnote w:type="continuationSeparator" w:id="0">
    <w:p w14:paraId="36CE0073" w14:textId="77777777" w:rsidR="000519D8" w:rsidRDefault="000519D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F4681" w14:textId="228990B4" w:rsidR="00822954" w:rsidRDefault="00822954">
    <w:pPr>
      <w:pStyle w:val="Zpat"/>
      <w:rPr>
        <w:ins w:id="65" w:author="Iva Hošková" w:date="2021-10-04T12:43:00Z"/>
      </w:rPr>
    </w:pPr>
    <w:ins w:id="66" w:author="Iva Hošková" w:date="2021-10-04T12:43:00Z">
      <w:r>
        <w:rPr>
          <w:noProof/>
        </w:rPr>
        <w:drawing>
          <wp:inline distT="0" distB="0" distL="0" distR="0" wp14:anchorId="2BF0E353" wp14:editId="534DA651">
            <wp:extent cx="5609524" cy="1104762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5609524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ins>
  </w:p>
  <w:p w14:paraId="78EC6483" w14:textId="2FDC679A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0EDE4" w14:textId="77777777" w:rsidR="000519D8" w:rsidRDefault="000519D8" w:rsidP="00795AAC">
      <w:r>
        <w:separator/>
      </w:r>
    </w:p>
  </w:footnote>
  <w:footnote w:type="continuationSeparator" w:id="0">
    <w:p w14:paraId="6ACAFDD7" w14:textId="77777777" w:rsidR="000519D8" w:rsidRDefault="000519D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Iva Hošková">
    <w15:presenceInfo w15:providerId="AD" w15:userId="S-1-5-21-814679447-739224277-2656530034-26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19D8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954"/>
    <w:rsid w:val="00822D46"/>
    <w:rsid w:val="008252D0"/>
    <w:rsid w:val="0082680D"/>
    <w:rsid w:val="0083549E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671B"/>
    <w:rsid w:val="00B507B9"/>
    <w:rsid w:val="00B64919"/>
    <w:rsid w:val="00B75A72"/>
    <w:rsid w:val="00B80B6D"/>
    <w:rsid w:val="00B92754"/>
    <w:rsid w:val="00B9342D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www.energystar.gov/products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Relationship Id="rId14" Type="http://schemas.openxmlformats.org/officeDocument/2006/relationships/hyperlink" Target="https://www.cpubenchmark.ne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VNPgzqZFqSF3YTo3Oqe+FPz7rKloApzV1GrLQu4493U=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Qer/inRUToRKf7rnTUMHuNSSZPNd8SeV2kyOWMvc0ms=</DigestValue>
    </Reference>
  </SignedInfo>
  <SignatureValue>vM/ERS7u/ClZTgRmOz05TsB2hliS3JRAf8EChF2Ha3ZUfuEQ25UjSTQcxOVEIbdaB0yjueqCDCVA
hk1LcPUnt4nP+j1wGEm+Fjd5KPNErbobP4Gfe8iHoIOuH2moIfFDmu0bcu12j34FOaAA7fRM++Jx
VVOwgWfF8OT7DycsPbnlagpjSnV6Vr/gkwdiTOR7/Wb6/Y9kU+yW70TAW2C/Wfdm4Pcw/zB2jJ8d
B8B1OIE+cv9+xMeTdJHEpEQPfnXYoESPdwvrhKC4CSEgE06Fj4z2U2j6twnrb1cgSgxrvfL0rF6u
XtqKlPQyhqYsnEvpaq644ehEaLYKBs/CcojbPg==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W7yxXdovOm0EXIRRyKNd0d2PQFKua/DG0UJG8c1j9+g=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hr+XKaahh40ix8EN8zQpFE30WhOjELNHAYYsoDZrWjw=</DigestValue>
      </Reference>
      <Reference URI="/word/endnotes.xml?ContentType=application/vnd.openxmlformats-officedocument.wordprocessingml.endnotes+xml">
        <DigestMethod Algorithm="http://www.w3.org/2001/04/xmlenc#sha256"/>
        <DigestValue>eM6IBw2rSMNxnenD/EpSFgKn7zqm/rOUM8PprSIirYU=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fObqYIJBfYiZbfJmFCoxQluRR2+ZGUKGdDeRQxHNjdg=</DigestValue>
      </Reference>
      <Reference URI="/word/footnotes.xml?ContentType=application/vnd.openxmlformats-officedocument.wordprocessingml.footnotes+xml">
        <DigestMethod Algorithm="http://www.w3.org/2001/04/xmlenc#sha256"/>
        <DigestValue>a229b0N3pGkgZ6/DcobUknbKugj7NkLUAy/ampEudh8=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rYjwJ/v2hl2Jv/uJJAEkJtTd5U/26M/schf47EsPEjU=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people.xml?ContentType=application/vnd.openxmlformats-officedocument.wordprocessingml.people+xml">
        <DigestMethod Algorithm="http://www.w3.org/2001/04/xmlenc#sha256"/>
        <DigestValue>8AsVkRrhsD5/YKT3bJLg/D3Srbyafp6vbWPCeGrRhv8=</DigestValue>
      </Reference>
      <Reference URI="/word/settings.xml?ContentType=application/vnd.openxmlformats-officedocument.wordprocessingml.settings+xml">
        <DigestMethod Algorithm="http://www.w3.org/2001/04/xmlenc#sha256"/>
        <DigestValue>WgQspvJgG1BsoqvgSVGA94sliJWHahWsaxNQh2XPJbg=</DigestValue>
      </Reference>
      <Reference URI="/word/styles.xml?ContentType=application/vnd.openxmlformats-officedocument.wordprocessingml.styles+xml">
        <DigestMethod Algorithm="http://www.w3.org/2001/04/xmlenc#sha256"/>
        <DigestValue>VZ4tAYnqa2n9i9fy9Sei8pxPLWIkergbtqYPD98P6IQ=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2021-10-04T10:49:32Z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2021-10-04T10:49:32Z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8998A-DA91-4AFB-889D-935615D87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2256</Words>
  <Characters>13311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19</cp:revision>
  <cp:lastPrinted>2018-08-08T13:48:00Z</cp:lastPrinted>
  <dcterms:created xsi:type="dcterms:W3CDTF">2021-09-14T05:18:00Z</dcterms:created>
  <dcterms:modified xsi:type="dcterms:W3CDTF">2021-10-04T10:49:00Z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