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8C9F9D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del w:id="0" w:author="Iva Hošková" w:date="2021-09-30T09:25:00Z">
        <w:r w:rsidR="00666868" w:rsidRPr="007544CF" w:rsidDel="001C4AD4">
          <w:rPr>
            <w:rFonts w:ascii="Garamond" w:hAnsi="Garamond"/>
            <w:sz w:val="24"/>
            <w:szCs w:val="24"/>
          </w:rPr>
          <w:delText>1</w:delText>
        </w:r>
        <w:r w:rsidR="00B9342D" w:rsidDel="001C4AD4">
          <w:rPr>
            <w:rFonts w:ascii="Garamond" w:hAnsi="Garamond"/>
            <w:sz w:val="24"/>
            <w:szCs w:val="24"/>
          </w:rPr>
          <w:delText>31</w:delText>
        </w:r>
      </w:del>
      <w:ins w:id="1" w:author="Iva Hošková" w:date="2021-09-30T09:25:00Z">
        <w:r w:rsidR="001C4AD4" w:rsidRPr="007544CF">
          <w:rPr>
            <w:rFonts w:ascii="Garamond" w:hAnsi="Garamond"/>
            <w:sz w:val="24"/>
            <w:szCs w:val="24"/>
          </w:rPr>
          <w:t>1</w:t>
        </w:r>
      </w:ins>
      <w:ins w:id="2" w:author="Iva Hošková" w:date="2021-09-30T10:04:00Z">
        <w:r w:rsidR="00F43109">
          <w:rPr>
            <w:rFonts w:ascii="Garamond" w:hAnsi="Garamond"/>
            <w:sz w:val="24"/>
            <w:szCs w:val="24"/>
          </w:rPr>
          <w:t>2</w:t>
        </w:r>
      </w:ins>
      <w:ins w:id="3" w:author="Iva Hošková" w:date="2021-09-30T11:50:00Z">
        <w:r w:rsidR="008F31B4">
          <w:rPr>
            <w:rFonts w:ascii="Garamond" w:hAnsi="Garamond"/>
            <w:sz w:val="24"/>
            <w:szCs w:val="24"/>
          </w:rPr>
          <w:t>0</w:t>
        </w:r>
      </w:ins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30C95DC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ins w:id="4" w:author="Iva Hošková" w:date="2021-09-30T11:50:00Z">
        <w:r w:rsidR="008F31B4">
          <w:rPr>
            <w:rFonts w:ascii="Garamond" w:hAnsi="Garamond" w:cs="Arial"/>
            <w:sz w:val="22"/>
            <w:szCs w:val="22"/>
          </w:rPr>
          <w:fldChar w:fldCharType="begin"/>
        </w:r>
        <w:r w:rsidR="008F31B4">
          <w:rPr>
            <w:rFonts w:ascii="Garamond" w:hAnsi="Garamond" w:cs="Arial"/>
            <w:sz w:val="22"/>
            <w:szCs w:val="22"/>
          </w:rPr>
          <w:instrText xml:space="preserve"> HYPERLINK "</w:instrText>
        </w:r>
      </w:ins>
      <w:r w:rsidR="008F31B4" w:rsidRPr="008F31B4">
        <w:rPr>
          <w:rFonts w:ascii="Garamond" w:hAnsi="Garamond" w:cs="Arial"/>
          <w:sz w:val="22"/>
          <w:szCs w:val="22"/>
          <w:rPrChange w:id="5" w:author="Iva Hošková" w:date="2021-09-30T11:50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https://zakazky.zcu.cz/contract_display_</w:instrText>
      </w:r>
      <w:ins w:id="6" w:author="Iva Hošková" w:date="2021-09-30T09:25:00Z">
        <w:r w:rsidR="008F31B4" w:rsidRPr="008F31B4">
          <w:rPr>
            <w:rFonts w:ascii="Garamond" w:hAnsi="Garamond" w:cs="Arial"/>
            <w:sz w:val="22"/>
            <w:szCs w:val="22"/>
            <w:rPrChange w:id="7" w:author="Iva Hošková" w:date="2021-09-30T11:5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48</w:instrText>
        </w:r>
      </w:ins>
      <w:ins w:id="8" w:author="Iva Hošková" w:date="2021-09-30T11:41:00Z">
        <w:r w:rsidR="008F31B4" w:rsidRPr="008F31B4">
          <w:rPr>
            <w:rFonts w:ascii="Garamond" w:hAnsi="Garamond" w:cs="Arial"/>
            <w:sz w:val="22"/>
            <w:szCs w:val="22"/>
            <w:rPrChange w:id="9" w:author="Iva Hošková" w:date="2021-09-30T11:5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5</w:instrText>
        </w:r>
      </w:ins>
      <w:ins w:id="10" w:author="Iva Hošková" w:date="2021-09-30T11:50:00Z">
        <w:r w:rsidR="008F31B4" w:rsidRPr="008F31B4">
          <w:rPr>
            <w:rFonts w:ascii="Garamond" w:hAnsi="Garamond" w:cs="Arial"/>
            <w:sz w:val="22"/>
            <w:szCs w:val="22"/>
            <w:rPrChange w:id="11" w:author="Iva Hošková" w:date="2021-09-30T11:5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2</w:instrText>
        </w:r>
      </w:ins>
      <w:r w:rsidR="008F31B4" w:rsidRPr="008F31B4">
        <w:rPr>
          <w:rFonts w:ascii="Garamond" w:hAnsi="Garamond" w:cs="Arial"/>
          <w:sz w:val="22"/>
          <w:szCs w:val="22"/>
          <w:rPrChange w:id="12" w:author="Iva Hošková" w:date="2021-09-30T11:50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.html</w:instrText>
      </w:r>
      <w:ins w:id="13" w:author="Iva Hošková" w:date="2021-09-30T11:50:00Z">
        <w:r w:rsidR="008F31B4">
          <w:rPr>
            <w:rFonts w:ascii="Garamond" w:hAnsi="Garamond" w:cs="Arial"/>
            <w:sz w:val="22"/>
            <w:szCs w:val="22"/>
          </w:rPr>
          <w:instrText xml:space="preserve">" </w:instrText>
        </w:r>
        <w:r w:rsidR="008F31B4">
          <w:rPr>
            <w:rFonts w:ascii="Garamond" w:hAnsi="Garamond" w:cs="Arial"/>
            <w:sz w:val="22"/>
            <w:szCs w:val="22"/>
          </w:rPr>
          <w:fldChar w:fldCharType="separate"/>
        </w:r>
      </w:ins>
      <w:r w:rsidR="008F31B4" w:rsidRPr="005B7A52">
        <w:rPr>
          <w:rStyle w:val="Hypertextovodkaz"/>
          <w:rFonts w:ascii="Garamond" w:hAnsi="Garamond" w:cs="Arial"/>
          <w:sz w:val="22"/>
          <w:szCs w:val="22"/>
          <w:rPrChange w:id="14" w:author="Iva Hošková" w:date="2021-09-30T11:50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https://zakazky.zcu.cz/contract_display_</w:t>
      </w:r>
      <w:del w:id="15" w:author="Iva Hošková" w:date="2021-09-30T09:25:00Z">
        <w:r w:rsidR="008F31B4" w:rsidRPr="005B7A52" w:rsidDel="001C4AD4">
          <w:rPr>
            <w:rStyle w:val="Hypertextovodkaz"/>
            <w:rFonts w:ascii="Garamond" w:hAnsi="Garamond" w:cs="Arial"/>
            <w:sz w:val="22"/>
            <w:szCs w:val="22"/>
            <w:rPrChange w:id="16" w:author="Iva Hošková" w:date="2021-09-30T11:5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delText>4837</w:delText>
        </w:r>
      </w:del>
      <w:ins w:id="17" w:author="Iva Hošková" w:date="2021-09-30T09:25:00Z">
        <w:r w:rsidR="008F31B4" w:rsidRPr="005B7A52">
          <w:rPr>
            <w:rStyle w:val="Hypertextovodkaz"/>
            <w:rFonts w:ascii="Garamond" w:hAnsi="Garamond" w:cs="Arial"/>
            <w:sz w:val="22"/>
            <w:szCs w:val="22"/>
            <w:rPrChange w:id="18" w:author="Iva Hošková" w:date="2021-09-30T11:5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48</w:t>
        </w:r>
      </w:ins>
      <w:ins w:id="19" w:author="Iva Hošková" w:date="2021-09-30T11:41:00Z">
        <w:r w:rsidR="008F31B4" w:rsidRPr="005B7A52">
          <w:rPr>
            <w:rStyle w:val="Hypertextovodkaz"/>
            <w:rFonts w:ascii="Garamond" w:hAnsi="Garamond" w:cs="Arial"/>
            <w:sz w:val="22"/>
            <w:szCs w:val="22"/>
            <w:rPrChange w:id="20" w:author="Iva Hošková" w:date="2021-09-30T11:5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5</w:t>
        </w:r>
      </w:ins>
      <w:ins w:id="21" w:author="Iva Hošková" w:date="2021-09-30T11:50:00Z">
        <w:r w:rsidR="008F31B4" w:rsidRPr="005B7A52">
          <w:rPr>
            <w:rStyle w:val="Hypertextovodkaz"/>
            <w:rFonts w:ascii="Garamond" w:hAnsi="Garamond" w:cs="Arial"/>
            <w:sz w:val="22"/>
            <w:szCs w:val="22"/>
            <w:rPrChange w:id="22" w:author="Iva Hošková" w:date="2021-09-30T11:50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2</w:t>
        </w:r>
      </w:ins>
      <w:r w:rsidR="008F31B4" w:rsidRPr="005B7A52">
        <w:rPr>
          <w:rStyle w:val="Hypertextovodkaz"/>
          <w:rFonts w:ascii="Garamond" w:hAnsi="Garamond" w:cs="Arial"/>
          <w:sz w:val="22"/>
          <w:szCs w:val="22"/>
          <w:rPrChange w:id="23" w:author="Iva Hošková" w:date="2021-09-30T11:50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.html</w:t>
      </w:r>
      <w:ins w:id="24" w:author="Iva Hošková" w:date="2021-09-30T11:50:00Z">
        <w:r w:rsidR="008F31B4">
          <w:rPr>
            <w:rFonts w:ascii="Garamond" w:hAnsi="Garamond" w:cs="Arial"/>
            <w:sz w:val="22"/>
            <w:szCs w:val="22"/>
          </w:rPr>
          <w:fldChar w:fldCharType="end"/>
        </w:r>
      </w:ins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5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25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79A048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del w:id="26" w:author="Iva Hošková" w:date="2021-09-30T09:27:00Z">
        <w:r w:rsidR="00B80B6D" w:rsidDel="001C4AD4">
          <w:rPr>
            <w:rFonts w:ascii="Garamond" w:hAnsi="Garamond" w:cs="Arial"/>
            <w:sz w:val="22"/>
            <w:szCs w:val="22"/>
          </w:rPr>
          <w:delText>0</w:delText>
        </w:r>
        <w:r w:rsidR="00F576B2" w:rsidDel="001C4AD4">
          <w:rPr>
            <w:rFonts w:ascii="Garamond" w:hAnsi="Garamond" w:cs="Arial"/>
            <w:sz w:val="22"/>
            <w:szCs w:val="22"/>
          </w:rPr>
          <w:delText>6</w:delText>
        </w:r>
      </w:del>
      <w:ins w:id="27" w:author="Iva Hošková" w:date="2021-09-30T09:27:00Z">
        <w:r w:rsidR="001C4AD4">
          <w:rPr>
            <w:rFonts w:ascii="Garamond" w:hAnsi="Garamond" w:cs="Arial"/>
            <w:sz w:val="22"/>
            <w:szCs w:val="22"/>
          </w:rPr>
          <w:t>1</w:t>
        </w:r>
      </w:ins>
      <w:ins w:id="28" w:author="Iva Hošková" w:date="2021-09-30T10:20:00Z">
        <w:r w:rsidR="0083549E">
          <w:rPr>
            <w:rFonts w:ascii="Garamond" w:hAnsi="Garamond" w:cs="Arial"/>
            <w:sz w:val="22"/>
            <w:szCs w:val="22"/>
          </w:rPr>
          <w:t>2</w:t>
        </w:r>
      </w:ins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del w:id="29" w:author="Iva Hošková" w:date="2021-09-30T09:27:00Z">
        <w:r w:rsidR="00B9342D" w:rsidDel="001C4AD4">
          <w:rPr>
            <w:rFonts w:ascii="Garamond" w:hAnsi="Garamond" w:cs="Arial"/>
            <w:sz w:val="22"/>
            <w:szCs w:val="22"/>
          </w:rPr>
          <w:delText>10</w:delText>
        </w:r>
      </w:del>
      <w:ins w:id="30" w:author="Iva Hošková" w:date="2021-09-30T11:50:00Z">
        <w:r w:rsidR="008F31B4">
          <w:rPr>
            <w:rFonts w:ascii="Garamond" w:hAnsi="Garamond" w:cs="Arial"/>
            <w:sz w:val="22"/>
            <w:szCs w:val="22"/>
          </w:rPr>
          <w:t>10</w:t>
        </w:r>
      </w:ins>
      <w:r w:rsidR="004960B8" w:rsidRPr="007544CF">
        <w:rPr>
          <w:rFonts w:ascii="Garamond" w:hAnsi="Garamond" w:cs="Arial"/>
          <w:sz w:val="22"/>
          <w:szCs w:val="22"/>
        </w:rPr>
        <w:t>:</w:t>
      </w:r>
      <w:ins w:id="31" w:author="Iva Hošková" w:date="2021-09-30T11:50:00Z">
        <w:r w:rsidR="008F31B4">
          <w:rPr>
            <w:rFonts w:ascii="Garamond" w:hAnsi="Garamond" w:cs="Arial"/>
            <w:sz w:val="22"/>
            <w:szCs w:val="22"/>
          </w:rPr>
          <w:t>0</w:t>
        </w:r>
      </w:ins>
      <w:del w:id="32" w:author="Iva Hošková" w:date="2021-09-30T10:04:00Z">
        <w:r w:rsidR="00B9342D" w:rsidDel="00F43109">
          <w:rPr>
            <w:rFonts w:ascii="Garamond" w:hAnsi="Garamond" w:cs="Arial"/>
            <w:sz w:val="22"/>
            <w:szCs w:val="22"/>
          </w:rPr>
          <w:delText>0</w:delText>
        </w:r>
        <w:r w:rsidR="00ED403B" w:rsidRPr="007544CF" w:rsidDel="00F43109">
          <w:rPr>
            <w:rFonts w:ascii="Garamond" w:hAnsi="Garamond" w:cs="Arial"/>
            <w:sz w:val="22"/>
            <w:szCs w:val="22"/>
          </w:rPr>
          <w:delText>0</w:delText>
        </w:r>
        <w:r w:rsidRPr="007544CF" w:rsidDel="00F43109">
          <w:rPr>
            <w:rFonts w:ascii="Garamond" w:hAnsi="Garamond" w:cs="Arial"/>
            <w:sz w:val="22"/>
            <w:szCs w:val="22"/>
          </w:rPr>
          <w:delText xml:space="preserve"> </w:delText>
        </w:r>
      </w:del>
      <w:bookmarkStart w:id="33" w:name="_GoBack"/>
      <w:bookmarkEnd w:id="33"/>
      <w:ins w:id="34" w:author="Iva Hošková" w:date="2021-09-30T10:04:00Z">
        <w:r w:rsidR="00F43109" w:rsidRPr="007544CF">
          <w:rPr>
            <w:rFonts w:ascii="Garamond" w:hAnsi="Garamond" w:cs="Arial"/>
            <w:sz w:val="22"/>
            <w:szCs w:val="22"/>
          </w:rPr>
          <w:t xml:space="preserve">0 </w:t>
        </w:r>
      </w:ins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5" w:name="_Toc377968546"/>
      <w:bookmarkStart w:id="36" w:name="_Toc377968645"/>
      <w:bookmarkStart w:id="37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35"/>
      <w:bookmarkEnd w:id="36"/>
      <w:bookmarkEnd w:id="37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516736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del w:id="38" w:author="Iva Hošková" w:date="2021-09-30T09:29:00Z">
        <w:r w:rsidDel="001C4AD4">
          <w:rPr>
            <w:rFonts w:ascii="Garamond" w:hAnsi="Garamond" w:cs="Arial"/>
            <w:sz w:val="22"/>
            <w:szCs w:val="22"/>
          </w:rPr>
          <w:delText>Michaela Vítková</w:delText>
        </w:r>
      </w:del>
      <w:ins w:id="39" w:author="Iva Hošková" w:date="2021-09-30T09:29:00Z">
        <w:r w:rsidR="001C4AD4">
          <w:rPr>
            <w:rFonts w:ascii="Garamond" w:hAnsi="Garamond" w:cs="Arial"/>
            <w:sz w:val="22"/>
            <w:szCs w:val="22"/>
          </w:rPr>
          <w:t>Iva Hošková</w:t>
        </w:r>
      </w:ins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del w:id="40" w:author="Iva Hošková" w:date="2021-09-30T09:29:00Z">
        <w:r w:rsidR="006C69C1" w:rsidRPr="005E2BAD" w:rsidDel="001C4AD4">
          <w:rPr>
            <w:rFonts w:ascii="Garamond" w:hAnsi="Garamond" w:cs="Arial"/>
            <w:sz w:val="22"/>
            <w:szCs w:val="22"/>
          </w:rPr>
          <w:delText>3</w:delText>
        </w:r>
        <w:r w:rsidDel="001C4AD4">
          <w:rPr>
            <w:rFonts w:ascii="Garamond" w:hAnsi="Garamond" w:cs="Arial"/>
            <w:bCs/>
            <w:sz w:val="22"/>
            <w:szCs w:val="22"/>
          </w:rPr>
          <w:delText>69</w:delText>
        </w:r>
      </w:del>
      <w:ins w:id="41" w:author="Iva Hošková" w:date="2021-09-30T09:29:00Z">
        <w:r w:rsidR="001C4AD4" w:rsidRPr="005E2BAD">
          <w:rPr>
            <w:rFonts w:ascii="Garamond" w:hAnsi="Garamond" w:cs="Arial"/>
            <w:sz w:val="22"/>
            <w:szCs w:val="22"/>
          </w:rPr>
          <w:t>3</w:t>
        </w:r>
        <w:r w:rsidR="001C4AD4">
          <w:rPr>
            <w:rFonts w:ascii="Garamond" w:hAnsi="Garamond" w:cs="Arial"/>
            <w:bCs/>
            <w:sz w:val="22"/>
            <w:szCs w:val="22"/>
          </w:rPr>
          <w:t>66</w:t>
        </w:r>
      </w:ins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del w:id="42" w:author="Iva Hošková" w:date="2021-09-30T09:29:00Z">
        <w:r w:rsidR="00E929D9" w:rsidRPr="005E2BAD" w:rsidDel="001C4AD4">
          <w:rPr>
            <w:rFonts w:ascii="Garamond" w:hAnsi="Garamond" w:cs="Arial"/>
            <w:bCs/>
            <w:sz w:val="22"/>
            <w:szCs w:val="22"/>
          </w:rPr>
          <w:delText>vitkov</w:delText>
        </w:r>
      </w:del>
      <w:ins w:id="43" w:author="Iva Hošková" w:date="2021-09-30T09:29:00Z">
        <w:r w:rsidR="001C4AD4">
          <w:rPr>
            <w:rFonts w:ascii="Garamond" w:hAnsi="Garamond" w:cs="Arial"/>
            <w:bCs/>
            <w:sz w:val="22"/>
            <w:szCs w:val="22"/>
          </w:rPr>
          <w:t>ihoskova</w:t>
        </w:r>
      </w:ins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4" w:name="_Toc377968656"/>
      <w:bookmarkStart w:id="45" w:name="_Toc9514483"/>
      <w:bookmarkStart w:id="46" w:name="_Toc377968547"/>
      <w:bookmarkStart w:id="4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4"/>
      <w:bookmarkEnd w:id="4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46"/>
      <w:bookmarkEnd w:id="47"/>
      <w:bookmarkEnd w:id="4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49" w:name="_Toc377968548"/>
      <w:bookmarkStart w:id="5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5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2" w:name="_Toc377968549"/>
      <w:bookmarkStart w:id="53" w:name="_Toc377968648"/>
      <w:bookmarkStart w:id="54" w:name="_Toc9514487"/>
      <w:bookmarkEnd w:id="49"/>
      <w:bookmarkEnd w:id="5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52"/>
      <w:bookmarkEnd w:id="53"/>
      <w:bookmarkEnd w:id="5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5" w:name="_Toc377968659"/>
      <w:bookmarkStart w:id="5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55"/>
      <w:bookmarkEnd w:id="5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7" w:name="_Toc9514495"/>
      <w:bookmarkStart w:id="5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5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58"/>
      <w:bookmarkEnd w:id="5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60" w:name="_Toc9514502"/>
      <w:bookmarkStart w:id="6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62" w:name="_Toc9514503"/>
      <w:bookmarkEnd w:id="6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61"/>
      <w:bookmarkEnd w:id="6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63" w:name="_Toc377968664"/>
      <w:bookmarkStart w:id="6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63"/>
      <w:bookmarkEnd w:id="6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0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1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2EEB557D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del w:id="65" w:author="Iva Hošková" w:date="2021-09-30T09:30:00Z">
        <w:r w:rsidR="00A22D6A" w:rsidDel="00A85786">
          <w:rPr>
            <w:rFonts w:ascii="Garamond" w:hAnsi="Garamond"/>
            <w:sz w:val="22"/>
            <w:szCs w:val="22"/>
          </w:rPr>
          <w:delText>štítek</w:delText>
        </w:r>
        <w:r w:rsidR="00F9248B" w:rsidDel="00A85786">
          <w:rPr>
            <w:rFonts w:ascii="Garamond" w:hAnsi="Garamond"/>
            <w:sz w:val="22"/>
            <w:szCs w:val="22"/>
          </w:rPr>
          <w:delText xml:space="preserve"> </w:delText>
        </w:r>
        <w:r w:rsidR="00462139" w:rsidDel="00A85786">
          <w:rPr>
            <w:rFonts w:ascii="Garamond" w:hAnsi="Garamond"/>
            <w:sz w:val="22"/>
            <w:szCs w:val="22"/>
          </w:rPr>
          <w:delText xml:space="preserve">- </w:delText>
        </w:r>
        <w:r w:rsidR="00F9248B" w:rsidDel="00A85786">
          <w:rPr>
            <w:rFonts w:ascii="Garamond" w:hAnsi="Garamond"/>
            <w:sz w:val="22"/>
            <w:szCs w:val="22"/>
          </w:rPr>
          <w:delText>třída</w:delText>
        </w:r>
      </w:del>
      <w:ins w:id="66" w:author="Iva Hošková" w:date="2021-09-30T09:30:00Z">
        <w:r w:rsidR="00A85786">
          <w:rPr>
            <w:rFonts w:ascii="Garamond" w:hAnsi="Garamond"/>
            <w:sz w:val="22"/>
            <w:szCs w:val="22"/>
          </w:rPr>
          <w:t>štítek – třída</w:t>
        </w:r>
      </w:ins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2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4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5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67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67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48FBC4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del w:id="68" w:author="Iva Hošková" w:date="2021-09-30T09:29:00Z">
        <w:r w:rsidR="00E929D9" w:rsidRPr="009701B1" w:rsidDel="001C4AD4">
          <w:rPr>
            <w:rFonts w:ascii="Garamond" w:hAnsi="Garamond"/>
          </w:rPr>
          <w:delText>Michaela Vítková</w:delText>
        </w:r>
      </w:del>
      <w:ins w:id="69" w:author="Iva Hošková" w:date="2021-09-30T09:29:00Z">
        <w:r w:rsidR="001C4AD4">
          <w:rPr>
            <w:rFonts w:ascii="Garamond" w:hAnsi="Garamond"/>
          </w:rPr>
          <w:t>Iva Hošková</w:t>
        </w:r>
      </w:ins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669A3" w14:textId="77777777" w:rsidR="00F87087" w:rsidRDefault="00F87087" w:rsidP="00795AAC">
      <w:r>
        <w:separator/>
      </w:r>
    </w:p>
  </w:endnote>
  <w:endnote w:type="continuationSeparator" w:id="0">
    <w:p w14:paraId="0BE9F1E2" w14:textId="77777777" w:rsidR="00F87087" w:rsidRDefault="00F8708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82137" w14:textId="77777777" w:rsidR="00F87087" w:rsidRDefault="00F87087" w:rsidP="00795AAC">
      <w:r>
        <w:separator/>
      </w:r>
    </w:p>
  </w:footnote>
  <w:footnote w:type="continuationSeparator" w:id="0">
    <w:p w14:paraId="1AE83D0A" w14:textId="77777777" w:rsidR="00F87087" w:rsidRDefault="00F8708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va Hošková">
    <w15:presenceInfo w15:providerId="AD" w15:userId="S-1-5-21-814679447-739224277-2656530034-2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71B"/>
    <w:rsid w:val="00B507B9"/>
    <w:rsid w:val="00B64919"/>
    <w:rsid w:val="00B75A72"/>
    <w:rsid w:val="00B80B6D"/>
    <w:rsid w:val="00B92754"/>
    <w:rsid w:val="00B9342D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www.energystar.gov/products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Relationship Id="rId14" Type="http://schemas.openxmlformats.org/officeDocument/2006/relationships/hyperlink" Target="https://www.cpubenchmark.ne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JPbowKm9Y6hdUFfUvm27109xAJpUpNwlSdVhnq4KBFM=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AEqZjfaSyyt1z++VPLks8FrHU3CpOe+y2uBIwAch9vg=</DigestValue>
    </Reference>
  </SignedInfo>
  <SignatureValue>lw9sGngF881nd/GEViB0vImrRWkydBqNGi0F4TBIdZB5FFzDTOxAzE1SceSm3pb2qkN9t2DQPoU9
S/pTmQI6Ao6M5/d5nw2IwBOm0u1/AZ2eTWu3gkPgCrPDqonKLO2MHV5XmwxZpaJWb3rSbJfhGXvd
HHYWswutfQj0ZF9SMSTb3FXaLmf4JJhAOSuXZFw9nXQyWEoRGdCHgpQvNGHzhgMU2lvUpQecrVgU
tAjc02nkQ8j6RVAsPVu3kzk5zaap3IbgScxEavhSqB+Kfv4qEMGMov8o3oz8Aae9cfF9znK0Xdx/
zShvc19or2mxsTRVGSuthkbDiIHnuBIUr/WvQw==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W7yxXdovOm0EXIRRyKNd0d2PQFKua/DG0UJG8c1j9+g=</DigestValue>
      </Reference>
      <Reference URI="/word/document.xml?ContentType=application/vnd.openxmlformats-officedocument.wordprocessingml.document.main+xml">
        <DigestMethod Algorithm="http://www.w3.org/2001/04/xmlenc#sha256"/>
        <DigestValue>By4CEwn1RSp1B+pr8OmBONLA+AdRLQ2rY6A16tkYDS8=</DigestValue>
      </Reference>
      <Reference URI="/word/endnotes.xml?ContentType=application/vnd.openxmlformats-officedocument.wordprocessingml.endnotes+xml">
        <DigestMethod Algorithm="http://www.w3.org/2001/04/xmlenc#sha256"/>
        <DigestValue>qT8OriEVn9MpZjfbFutyMDjAKnLj8oZRhZI/2OYJ4mk=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SWvROEWQfLgOKNp6za/n3OWPLKXGojPWVuc4A3IkjDI=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people.xml?ContentType=application/vnd.openxmlformats-officedocument.wordprocessingml.people+xml">
        <DigestMethod Algorithm="http://www.w3.org/2001/04/xmlenc#sha256"/>
        <DigestValue>8AsVkRrhsD5/YKT3bJLg/D3Srbyafp6vbWPCeGrRhv8=</DigestValue>
      </Reference>
      <Reference URI="/word/settings.xml?ContentType=application/vnd.openxmlformats-officedocument.wordprocessingml.settings+xml">
        <DigestMethod Algorithm="http://www.w3.org/2001/04/xmlenc#sha256"/>
        <DigestValue>xn0esyEBfpERJJzzRLwWdb/RY0gBHJ7FcCtWuh7Ju1s=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2021-09-30T09:50:47Z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2021-09-30T09:50:47Z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46B8E-0899-401F-8B0A-B73945E7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2256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18</cp:revision>
  <cp:lastPrinted>2018-08-08T13:48:00Z</cp:lastPrinted>
  <dcterms:created xsi:type="dcterms:W3CDTF">2021-09-14T05:18:00Z</dcterms:created>
  <dcterms:modified xsi:type="dcterms:W3CDTF">2021-09-30T09:50:00Z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