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people.xml" ContentType="application/vnd.openxmlformats-officedocument.wordprocessingml.people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E6278C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del w:id="0" w:author="Iva Hošková" w:date="2021-09-30T09:25:00Z">
        <w:r w:rsidR="00666868" w:rsidRPr="007544CF" w:rsidDel="001C4AD4">
          <w:rPr>
            <w:rFonts w:ascii="Garamond" w:hAnsi="Garamond"/>
            <w:sz w:val="24"/>
            <w:szCs w:val="24"/>
          </w:rPr>
          <w:delText>1</w:delText>
        </w:r>
        <w:r w:rsidR="00B9342D" w:rsidDel="001C4AD4">
          <w:rPr>
            <w:rFonts w:ascii="Garamond" w:hAnsi="Garamond"/>
            <w:sz w:val="24"/>
            <w:szCs w:val="24"/>
          </w:rPr>
          <w:delText>31</w:delText>
        </w:r>
      </w:del>
      <w:ins w:id="1" w:author="Iva Hošková" w:date="2021-09-30T09:25:00Z">
        <w:r w:rsidR="001C4AD4" w:rsidRPr="007544CF">
          <w:rPr>
            <w:rFonts w:ascii="Garamond" w:hAnsi="Garamond"/>
            <w:sz w:val="24"/>
            <w:szCs w:val="24"/>
          </w:rPr>
          <w:t>1</w:t>
        </w:r>
      </w:ins>
      <w:ins w:id="2" w:author="Iva Hošková" w:date="2021-09-30T10:04:00Z">
        <w:r w:rsidR="00F43109">
          <w:rPr>
            <w:rFonts w:ascii="Garamond" w:hAnsi="Garamond"/>
            <w:sz w:val="24"/>
            <w:szCs w:val="24"/>
          </w:rPr>
          <w:t>2</w:t>
        </w:r>
      </w:ins>
      <w:ins w:id="3" w:author="Iva Hošková" w:date="2021-09-30T11:41:00Z">
        <w:r w:rsidR="00A931DA">
          <w:rPr>
            <w:rFonts w:ascii="Garamond" w:hAnsi="Garamond"/>
            <w:sz w:val="24"/>
            <w:szCs w:val="24"/>
          </w:rPr>
          <w:t>3</w:t>
        </w:r>
      </w:ins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72210CC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ins w:id="4" w:author="Iva Hošková" w:date="2021-09-30T11:41:00Z">
        <w:r w:rsidR="00A931DA">
          <w:rPr>
            <w:rFonts w:ascii="Garamond" w:hAnsi="Garamond" w:cs="Arial"/>
            <w:sz w:val="22"/>
            <w:szCs w:val="22"/>
          </w:rPr>
          <w:fldChar w:fldCharType="begin"/>
        </w:r>
        <w:r w:rsidR="00A931DA">
          <w:rPr>
            <w:rFonts w:ascii="Garamond" w:hAnsi="Garamond" w:cs="Arial"/>
            <w:sz w:val="22"/>
            <w:szCs w:val="22"/>
          </w:rPr>
          <w:instrText xml:space="preserve"> HYPERLINK "</w:instrText>
        </w:r>
      </w:ins>
      <w:r w:rsidR="00A931DA" w:rsidRPr="00A931DA">
        <w:rPr>
          <w:rFonts w:ascii="Garamond" w:hAnsi="Garamond" w:cs="Arial"/>
          <w:sz w:val="22"/>
          <w:szCs w:val="22"/>
          <w:rPrChange w:id="5" w:author="Iva Hošková" w:date="2021-09-30T11:41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instrText>https://zakazky.zcu.cz/contract_display_</w:instrText>
      </w:r>
      <w:ins w:id="6" w:author="Iva Hošková" w:date="2021-09-30T09:25:00Z">
        <w:r w:rsidR="00A931DA" w:rsidRPr="00A931DA">
          <w:rPr>
            <w:rFonts w:ascii="Garamond" w:hAnsi="Garamond" w:cs="Arial"/>
            <w:sz w:val="22"/>
            <w:szCs w:val="22"/>
            <w:rPrChange w:id="7" w:author="Iva Hošková" w:date="2021-09-30T11:41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instrText>48</w:instrText>
        </w:r>
      </w:ins>
      <w:ins w:id="8" w:author="Iva Hošková" w:date="2021-09-30T11:41:00Z">
        <w:r w:rsidR="00A931DA" w:rsidRPr="00A931DA">
          <w:rPr>
            <w:rFonts w:ascii="Garamond" w:hAnsi="Garamond" w:cs="Arial"/>
            <w:sz w:val="22"/>
            <w:szCs w:val="22"/>
            <w:rPrChange w:id="9" w:author="Iva Hošková" w:date="2021-09-30T11:41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instrText>51</w:instrText>
        </w:r>
      </w:ins>
      <w:r w:rsidR="00A931DA" w:rsidRPr="00A931DA">
        <w:rPr>
          <w:rFonts w:ascii="Garamond" w:hAnsi="Garamond" w:cs="Arial"/>
          <w:sz w:val="22"/>
          <w:szCs w:val="22"/>
          <w:rPrChange w:id="10" w:author="Iva Hošková" w:date="2021-09-30T11:41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instrText>.html</w:instrText>
      </w:r>
      <w:ins w:id="11" w:author="Iva Hošková" w:date="2021-09-30T11:41:00Z">
        <w:r w:rsidR="00A931DA">
          <w:rPr>
            <w:rFonts w:ascii="Garamond" w:hAnsi="Garamond" w:cs="Arial"/>
            <w:sz w:val="22"/>
            <w:szCs w:val="22"/>
          </w:rPr>
          <w:instrText xml:space="preserve">" </w:instrText>
        </w:r>
        <w:r w:rsidR="00A931DA">
          <w:rPr>
            <w:rFonts w:ascii="Garamond" w:hAnsi="Garamond" w:cs="Arial"/>
            <w:sz w:val="22"/>
            <w:szCs w:val="22"/>
          </w:rPr>
          <w:fldChar w:fldCharType="separate"/>
        </w:r>
      </w:ins>
      <w:r w:rsidR="00A931DA" w:rsidRPr="00025C19">
        <w:rPr>
          <w:rStyle w:val="Hypertextovodkaz"/>
          <w:rFonts w:ascii="Garamond" w:hAnsi="Garamond" w:cs="Arial"/>
          <w:sz w:val="22"/>
          <w:szCs w:val="22"/>
          <w:rPrChange w:id="12" w:author="Iva Hošková" w:date="2021-09-30T11:41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t>https://zakazky.zcu.cz/contract_display_</w:t>
      </w:r>
      <w:del w:id="13" w:author="Iva Hošková" w:date="2021-09-30T09:25:00Z">
        <w:r w:rsidR="00A931DA" w:rsidRPr="00025C19" w:rsidDel="001C4AD4">
          <w:rPr>
            <w:rStyle w:val="Hypertextovodkaz"/>
            <w:rFonts w:ascii="Garamond" w:hAnsi="Garamond" w:cs="Arial"/>
            <w:sz w:val="22"/>
            <w:szCs w:val="22"/>
            <w:rPrChange w:id="14" w:author="Iva Hošková" w:date="2021-09-30T11:41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delText>4837</w:delText>
        </w:r>
      </w:del>
      <w:ins w:id="15" w:author="Iva Hošková" w:date="2021-09-30T09:25:00Z">
        <w:r w:rsidR="00A931DA" w:rsidRPr="00025C19">
          <w:rPr>
            <w:rStyle w:val="Hypertextovodkaz"/>
            <w:rFonts w:ascii="Garamond" w:hAnsi="Garamond" w:cs="Arial"/>
            <w:sz w:val="22"/>
            <w:szCs w:val="22"/>
            <w:rPrChange w:id="16" w:author="Iva Hošková" w:date="2021-09-30T11:41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t>48</w:t>
        </w:r>
      </w:ins>
      <w:ins w:id="17" w:author="Iva Hošková" w:date="2021-09-30T11:41:00Z">
        <w:r w:rsidR="00A931DA" w:rsidRPr="00025C19">
          <w:rPr>
            <w:rStyle w:val="Hypertextovodkaz"/>
            <w:rFonts w:ascii="Garamond" w:hAnsi="Garamond" w:cs="Arial"/>
            <w:sz w:val="22"/>
            <w:szCs w:val="22"/>
            <w:rPrChange w:id="18" w:author="Iva Hošková" w:date="2021-09-30T11:41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t>51</w:t>
        </w:r>
      </w:ins>
      <w:r w:rsidR="00A931DA" w:rsidRPr="00025C19">
        <w:rPr>
          <w:rStyle w:val="Hypertextovodkaz"/>
          <w:rFonts w:ascii="Garamond" w:hAnsi="Garamond" w:cs="Arial"/>
          <w:sz w:val="22"/>
          <w:szCs w:val="22"/>
          <w:rPrChange w:id="19" w:author="Iva Hošková" w:date="2021-09-30T11:41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t>.html</w:t>
      </w:r>
      <w:ins w:id="20" w:author="Iva Hošková" w:date="2021-09-30T11:41:00Z">
        <w:r w:rsidR="00A931DA">
          <w:rPr>
            <w:rFonts w:ascii="Garamond" w:hAnsi="Garamond" w:cs="Arial"/>
            <w:sz w:val="22"/>
            <w:szCs w:val="22"/>
          </w:rPr>
          <w:fldChar w:fldCharType="end"/>
        </w:r>
      </w:ins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21"/>
      <w:r w:rsidRPr="00F4269B">
        <w:rPr>
          <w:rFonts w:ascii="Garamond" w:hAnsi="Garamond"/>
          <w:sz w:val="24"/>
          <w:szCs w:val="24"/>
        </w:rPr>
        <w:t>ek</w:t>
      </w:r>
      <w:bookmarkStart w:id="22" w:name="_GoBack"/>
      <w:bookmarkEnd w:id="22"/>
    </w:p>
    <w:p w14:paraId="6B26D401" w14:textId="70ECD72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del w:id="23" w:author="Iva Hošková" w:date="2021-09-30T09:27:00Z">
        <w:r w:rsidR="00B80B6D" w:rsidDel="001C4AD4">
          <w:rPr>
            <w:rFonts w:ascii="Garamond" w:hAnsi="Garamond" w:cs="Arial"/>
            <w:sz w:val="22"/>
            <w:szCs w:val="22"/>
          </w:rPr>
          <w:delText>0</w:delText>
        </w:r>
        <w:r w:rsidR="00F576B2" w:rsidDel="001C4AD4">
          <w:rPr>
            <w:rFonts w:ascii="Garamond" w:hAnsi="Garamond" w:cs="Arial"/>
            <w:sz w:val="22"/>
            <w:szCs w:val="22"/>
          </w:rPr>
          <w:delText>6</w:delText>
        </w:r>
      </w:del>
      <w:ins w:id="24" w:author="Iva Hošková" w:date="2021-09-30T09:27:00Z">
        <w:r w:rsidR="001C4AD4">
          <w:rPr>
            <w:rFonts w:ascii="Garamond" w:hAnsi="Garamond" w:cs="Arial"/>
            <w:sz w:val="22"/>
            <w:szCs w:val="22"/>
          </w:rPr>
          <w:t>1</w:t>
        </w:r>
      </w:ins>
      <w:ins w:id="25" w:author="Iva Hošková" w:date="2021-09-30T10:20:00Z">
        <w:r w:rsidR="0083549E">
          <w:rPr>
            <w:rFonts w:ascii="Garamond" w:hAnsi="Garamond" w:cs="Arial"/>
            <w:sz w:val="22"/>
            <w:szCs w:val="22"/>
          </w:rPr>
          <w:t>2</w:t>
        </w:r>
      </w:ins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del w:id="26" w:author="Iva Hošková" w:date="2021-09-30T09:27:00Z">
        <w:r w:rsidR="00B9342D" w:rsidDel="001C4AD4">
          <w:rPr>
            <w:rFonts w:ascii="Garamond" w:hAnsi="Garamond" w:cs="Arial"/>
            <w:sz w:val="22"/>
            <w:szCs w:val="22"/>
          </w:rPr>
          <w:delText>10</w:delText>
        </w:r>
      </w:del>
      <w:ins w:id="27" w:author="Iva Hošková" w:date="2021-09-30T09:27:00Z">
        <w:r w:rsidR="001C4AD4">
          <w:rPr>
            <w:rFonts w:ascii="Garamond" w:hAnsi="Garamond" w:cs="Arial"/>
            <w:sz w:val="22"/>
            <w:szCs w:val="22"/>
          </w:rPr>
          <w:t>09</w:t>
        </w:r>
      </w:ins>
      <w:r w:rsidR="004960B8" w:rsidRPr="007544CF">
        <w:rPr>
          <w:rFonts w:ascii="Garamond" w:hAnsi="Garamond" w:cs="Arial"/>
          <w:sz w:val="22"/>
          <w:szCs w:val="22"/>
        </w:rPr>
        <w:t>:</w:t>
      </w:r>
      <w:del w:id="28" w:author="Iva Hošková" w:date="2021-09-30T10:04:00Z">
        <w:r w:rsidR="00B9342D" w:rsidDel="00F43109">
          <w:rPr>
            <w:rFonts w:ascii="Garamond" w:hAnsi="Garamond" w:cs="Arial"/>
            <w:sz w:val="22"/>
            <w:szCs w:val="22"/>
          </w:rPr>
          <w:delText>0</w:delText>
        </w:r>
        <w:r w:rsidR="00ED403B" w:rsidRPr="007544CF" w:rsidDel="00F43109">
          <w:rPr>
            <w:rFonts w:ascii="Garamond" w:hAnsi="Garamond" w:cs="Arial"/>
            <w:sz w:val="22"/>
            <w:szCs w:val="22"/>
          </w:rPr>
          <w:delText>0</w:delText>
        </w:r>
        <w:r w:rsidRPr="007544CF" w:rsidDel="00F43109">
          <w:rPr>
            <w:rFonts w:ascii="Garamond" w:hAnsi="Garamond" w:cs="Arial"/>
            <w:sz w:val="22"/>
            <w:szCs w:val="22"/>
          </w:rPr>
          <w:delText xml:space="preserve"> </w:delText>
        </w:r>
      </w:del>
      <w:ins w:id="29" w:author="Iva Hošková" w:date="2021-09-30T11:41:00Z">
        <w:r w:rsidR="00A931DA">
          <w:rPr>
            <w:rFonts w:ascii="Garamond" w:hAnsi="Garamond" w:cs="Arial"/>
            <w:sz w:val="22"/>
            <w:szCs w:val="22"/>
          </w:rPr>
          <w:t>3</w:t>
        </w:r>
      </w:ins>
      <w:ins w:id="30" w:author="Iva Hošková" w:date="2021-09-30T10:04:00Z">
        <w:r w:rsidR="00F43109" w:rsidRPr="007544CF">
          <w:rPr>
            <w:rFonts w:ascii="Garamond" w:hAnsi="Garamond" w:cs="Arial"/>
            <w:sz w:val="22"/>
            <w:szCs w:val="22"/>
          </w:rPr>
          <w:t xml:space="preserve">0 </w:t>
        </w:r>
      </w:ins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31" w:name="_Toc377968546"/>
      <w:bookmarkStart w:id="32" w:name="_Toc377968645"/>
      <w:bookmarkStart w:id="3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31"/>
      <w:bookmarkEnd w:id="32"/>
      <w:bookmarkEnd w:id="3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5516736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del w:id="34" w:author="Iva Hošková" w:date="2021-09-30T09:29:00Z">
        <w:r w:rsidDel="001C4AD4">
          <w:rPr>
            <w:rFonts w:ascii="Garamond" w:hAnsi="Garamond" w:cs="Arial"/>
            <w:sz w:val="22"/>
            <w:szCs w:val="22"/>
          </w:rPr>
          <w:delText>Michaela Vítková</w:delText>
        </w:r>
      </w:del>
      <w:ins w:id="35" w:author="Iva Hošková" w:date="2021-09-30T09:29:00Z">
        <w:r w:rsidR="001C4AD4">
          <w:rPr>
            <w:rFonts w:ascii="Garamond" w:hAnsi="Garamond" w:cs="Arial"/>
            <w:sz w:val="22"/>
            <w:szCs w:val="22"/>
          </w:rPr>
          <w:t>Iva Hošková</w:t>
        </w:r>
      </w:ins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del w:id="36" w:author="Iva Hošková" w:date="2021-09-30T09:29:00Z">
        <w:r w:rsidR="006C69C1" w:rsidRPr="005E2BAD" w:rsidDel="001C4AD4">
          <w:rPr>
            <w:rFonts w:ascii="Garamond" w:hAnsi="Garamond" w:cs="Arial"/>
            <w:sz w:val="22"/>
            <w:szCs w:val="22"/>
          </w:rPr>
          <w:delText>3</w:delText>
        </w:r>
        <w:r w:rsidDel="001C4AD4">
          <w:rPr>
            <w:rFonts w:ascii="Garamond" w:hAnsi="Garamond" w:cs="Arial"/>
            <w:bCs/>
            <w:sz w:val="22"/>
            <w:szCs w:val="22"/>
          </w:rPr>
          <w:delText>69</w:delText>
        </w:r>
      </w:del>
      <w:ins w:id="37" w:author="Iva Hošková" w:date="2021-09-30T09:29:00Z">
        <w:r w:rsidR="001C4AD4" w:rsidRPr="005E2BAD">
          <w:rPr>
            <w:rFonts w:ascii="Garamond" w:hAnsi="Garamond" w:cs="Arial"/>
            <w:sz w:val="22"/>
            <w:szCs w:val="22"/>
          </w:rPr>
          <w:t>3</w:t>
        </w:r>
        <w:r w:rsidR="001C4AD4">
          <w:rPr>
            <w:rFonts w:ascii="Garamond" w:hAnsi="Garamond" w:cs="Arial"/>
            <w:bCs/>
            <w:sz w:val="22"/>
            <w:szCs w:val="22"/>
          </w:rPr>
          <w:t>66</w:t>
        </w:r>
      </w:ins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del w:id="38" w:author="Iva Hošková" w:date="2021-09-30T09:29:00Z">
        <w:r w:rsidR="00E929D9" w:rsidRPr="005E2BAD" w:rsidDel="001C4AD4">
          <w:rPr>
            <w:rFonts w:ascii="Garamond" w:hAnsi="Garamond" w:cs="Arial"/>
            <w:bCs/>
            <w:sz w:val="22"/>
            <w:szCs w:val="22"/>
          </w:rPr>
          <w:delText>vitkov</w:delText>
        </w:r>
      </w:del>
      <w:ins w:id="39" w:author="Iva Hošková" w:date="2021-09-30T09:29:00Z">
        <w:r w:rsidR="001C4AD4">
          <w:rPr>
            <w:rFonts w:ascii="Garamond" w:hAnsi="Garamond" w:cs="Arial"/>
            <w:bCs/>
            <w:sz w:val="22"/>
            <w:szCs w:val="22"/>
          </w:rPr>
          <w:t>ihoskova</w:t>
        </w:r>
      </w:ins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0" w:name="_Toc377968656"/>
      <w:bookmarkStart w:id="41" w:name="_Toc9514483"/>
      <w:bookmarkStart w:id="42" w:name="_Toc377968547"/>
      <w:bookmarkStart w:id="43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0"/>
      <w:bookmarkEnd w:id="41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4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42"/>
      <w:bookmarkEnd w:id="43"/>
      <w:bookmarkEnd w:id="44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45" w:name="_Toc377968548"/>
      <w:bookmarkStart w:id="46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7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47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8" w:name="_Toc377968549"/>
      <w:bookmarkStart w:id="49" w:name="_Toc377968648"/>
      <w:bookmarkStart w:id="50" w:name="_Toc9514487"/>
      <w:bookmarkEnd w:id="45"/>
      <w:bookmarkEnd w:id="46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48"/>
      <w:bookmarkEnd w:id="49"/>
      <w:bookmarkEnd w:id="50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1" w:name="_Toc377968659"/>
      <w:bookmarkStart w:id="52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51"/>
      <w:bookmarkEnd w:id="52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3" w:name="_Toc9514495"/>
      <w:bookmarkStart w:id="54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53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5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54"/>
      <w:bookmarkEnd w:id="55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6" w:name="_Toc9514502"/>
      <w:bookmarkStart w:id="57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8" w:name="_Toc9514503"/>
      <w:bookmarkEnd w:id="56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57"/>
      <w:bookmarkEnd w:id="58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9" w:name="_Toc377968664"/>
      <w:bookmarkStart w:id="60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59"/>
      <w:bookmarkEnd w:id="60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0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1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2EEB557D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del w:id="61" w:author="Iva Hošková" w:date="2021-09-30T09:30:00Z">
        <w:r w:rsidR="00A22D6A" w:rsidDel="00A85786">
          <w:rPr>
            <w:rFonts w:ascii="Garamond" w:hAnsi="Garamond"/>
            <w:sz w:val="22"/>
            <w:szCs w:val="22"/>
          </w:rPr>
          <w:delText>štítek</w:delText>
        </w:r>
        <w:r w:rsidR="00F9248B" w:rsidDel="00A85786">
          <w:rPr>
            <w:rFonts w:ascii="Garamond" w:hAnsi="Garamond"/>
            <w:sz w:val="22"/>
            <w:szCs w:val="22"/>
          </w:rPr>
          <w:delText xml:space="preserve"> </w:delText>
        </w:r>
        <w:r w:rsidR="00462139" w:rsidDel="00A85786">
          <w:rPr>
            <w:rFonts w:ascii="Garamond" w:hAnsi="Garamond"/>
            <w:sz w:val="22"/>
            <w:szCs w:val="22"/>
          </w:rPr>
          <w:delText xml:space="preserve">- </w:delText>
        </w:r>
        <w:r w:rsidR="00F9248B" w:rsidDel="00A85786">
          <w:rPr>
            <w:rFonts w:ascii="Garamond" w:hAnsi="Garamond"/>
            <w:sz w:val="22"/>
            <w:szCs w:val="22"/>
          </w:rPr>
          <w:delText>třída</w:delText>
        </w:r>
      </w:del>
      <w:ins w:id="62" w:author="Iva Hošková" w:date="2021-09-30T09:30:00Z">
        <w:r w:rsidR="00A85786">
          <w:rPr>
            <w:rFonts w:ascii="Garamond" w:hAnsi="Garamond"/>
            <w:sz w:val="22"/>
            <w:szCs w:val="22"/>
          </w:rPr>
          <w:t>štítek – třída</w:t>
        </w:r>
      </w:ins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2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4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5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63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63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48FBC4F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del w:id="64" w:author="Iva Hošková" w:date="2021-09-30T09:29:00Z">
        <w:r w:rsidR="00E929D9" w:rsidRPr="009701B1" w:rsidDel="001C4AD4">
          <w:rPr>
            <w:rFonts w:ascii="Garamond" w:hAnsi="Garamond"/>
          </w:rPr>
          <w:delText>Michaela Vítková</w:delText>
        </w:r>
      </w:del>
      <w:ins w:id="65" w:author="Iva Hošková" w:date="2021-09-30T09:29:00Z">
        <w:r w:rsidR="001C4AD4">
          <w:rPr>
            <w:rFonts w:ascii="Garamond" w:hAnsi="Garamond"/>
          </w:rPr>
          <w:t>Iva Hošková</w:t>
        </w:r>
      </w:ins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85BD5" w14:textId="77777777" w:rsidR="00FF419A" w:rsidRDefault="00FF419A" w:rsidP="00795AAC">
      <w:r>
        <w:separator/>
      </w:r>
    </w:p>
  </w:endnote>
  <w:endnote w:type="continuationSeparator" w:id="0">
    <w:p w14:paraId="66F087D6" w14:textId="77777777" w:rsidR="00FF419A" w:rsidRDefault="00FF419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C0947" w14:textId="77777777" w:rsidR="00FF419A" w:rsidRDefault="00FF419A" w:rsidP="00795AAC">
      <w:r>
        <w:separator/>
      </w:r>
    </w:p>
  </w:footnote>
  <w:footnote w:type="continuationSeparator" w:id="0">
    <w:p w14:paraId="082E2E22" w14:textId="77777777" w:rsidR="00FF419A" w:rsidRDefault="00FF419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va Hošková">
    <w15:presenceInfo w15:providerId="AD" w15:userId="S-1-5-21-814679447-739224277-2656530034-26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671B"/>
    <w:rsid w:val="00B507B9"/>
    <w:rsid w:val="00B64919"/>
    <w:rsid w:val="00B75A72"/>
    <w:rsid w:val="00B80B6D"/>
    <w:rsid w:val="00B92754"/>
    <w:rsid w:val="00B9342D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www.energystar.gov/products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Relationship Id="rId14" Type="http://schemas.openxmlformats.org/officeDocument/2006/relationships/hyperlink" Target="https://www.cpubenchmark.ne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ezl65qtd+KA8UyHuE3URQqfirq1PHQc+6MfAudmiWnk=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S+em/2FcPjeSrJxKNcg0rUGe9aavy3P0ySczi6QYIgA=</DigestValue>
    </Reference>
  </SignedInfo>
  <SignatureValue>BJbuzsv0nr4gsYjjmiCHFd8gyc7o3bnfnHNRR0NXbeeDCrmHUmk9XtfYLEZ/MO7kqsZyM15hSlFY
F090wz8Fs5hhYcNikCJ+dprDILjSdR82MrHk45l+vHJNox3Ne6SGnT2VqCzwkUEcQJzfunDUUwGL
HI33lWbtclzFADHrJy/IHRa7+FlabxmxTeFHNnL/kupUif4MqhV3dNerLi9OKsCCjy0Lzr4eeBpX
/DS174AdPC769WlVQmV1z0AhZdfzHFwhVM35CWdjDYGnAXoHS4A/kSng8XiIccxIJuST1CQHKKkI
8TnZrzdpwV3M5Ea4EFgRZwxdgxOTyu2SFU6+uA==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W7yxXdovOm0EXIRRyKNd0d2PQFKua/DG0UJG8c1j9+g=</DigestValue>
      </Reference>
      <Reference URI="/word/document.xml?ContentType=application/vnd.openxmlformats-officedocument.wordprocessingml.document.main+xml">
        <DigestMethod Algorithm="http://www.w3.org/2001/04/xmlenc#sha256"/>
        <DigestValue>aia1Gd+Ipfxqk59P3bLQgWHV2cXJqFvZgyGE859uiM0=</DigestValue>
      </Reference>
      <Reference URI="/word/endnotes.xml?ContentType=application/vnd.openxmlformats-officedocument.wordprocessingml.endnotes+xml">
        <DigestMethod Algorithm="http://www.w3.org/2001/04/xmlenc#sha256"/>
        <DigestValue>kXfdH+xSJNOt5uOsNZwHb5/OkltIlEp76WPOMBI3snI=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mLVC17kr5VLQ4llaYfDOmmVT9T8XuBzJXeXFvELVlzw=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people.xml?ContentType=application/vnd.openxmlformats-officedocument.wordprocessingml.people+xml">
        <DigestMethod Algorithm="http://www.w3.org/2001/04/xmlenc#sha256"/>
        <DigestValue>8AsVkRrhsD5/YKT3bJLg/D3Srbyafp6vbWPCeGrRhv8=</DigestValue>
      </Reference>
      <Reference URI="/word/settings.xml?ContentType=application/vnd.openxmlformats-officedocument.wordprocessingml.settings+xml">
        <DigestMethod Algorithm="http://www.w3.org/2001/04/xmlenc#sha256"/>
        <DigestValue>gccz0+glamH2aLBziJ+pJLcZXWqv3sD7kOf/+NK0U5k=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2021-09-30T09:41:59Z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2021-09-30T09:41:59Z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BFA6C-1EA7-4F0F-B47B-B1A21F25A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2256</Words>
  <Characters>13311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17</cp:revision>
  <cp:lastPrinted>2018-08-08T13:48:00Z</cp:lastPrinted>
  <dcterms:created xsi:type="dcterms:W3CDTF">2021-09-14T05:18:00Z</dcterms:created>
  <dcterms:modified xsi:type="dcterms:W3CDTF">2021-09-30T09:41:00Z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