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C8AE5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del w:id="0" w:author="Iva Hošková" w:date="2021-09-30T09:25:00Z">
        <w:r w:rsidR="00666868" w:rsidRPr="007544CF" w:rsidDel="001C4AD4">
          <w:rPr>
            <w:rFonts w:ascii="Garamond" w:hAnsi="Garamond"/>
            <w:sz w:val="24"/>
            <w:szCs w:val="24"/>
          </w:rPr>
          <w:delText>1</w:delText>
        </w:r>
        <w:r w:rsidR="00B9342D" w:rsidDel="001C4AD4">
          <w:rPr>
            <w:rFonts w:ascii="Garamond" w:hAnsi="Garamond"/>
            <w:sz w:val="24"/>
            <w:szCs w:val="24"/>
          </w:rPr>
          <w:delText>31</w:delText>
        </w:r>
      </w:del>
      <w:ins w:id="1" w:author="Iva Hošková" w:date="2021-09-30T09:25:00Z">
        <w:r w:rsidR="001C4AD4" w:rsidRPr="007544CF">
          <w:rPr>
            <w:rFonts w:ascii="Garamond" w:hAnsi="Garamond"/>
            <w:sz w:val="24"/>
            <w:szCs w:val="24"/>
          </w:rPr>
          <w:t>1</w:t>
        </w:r>
      </w:ins>
      <w:ins w:id="2" w:author="Iva Hošková" w:date="2021-09-30T10:04:00Z">
        <w:r w:rsidR="00F43109">
          <w:rPr>
            <w:rFonts w:ascii="Garamond" w:hAnsi="Garamond"/>
            <w:sz w:val="24"/>
            <w:szCs w:val="24"/>
          </w:rPr>
          <w:t>2</w:t>
        </w:r>
      </w:ins>
      <w:ins w:id="3" w:author="Iva Hošková" w:date="2021-09-30T10:20:00Z">
        <w:r w:rsidR="0083549E">
          <w:rPr>
            <w:rFonts w:ascii="Garamond" w:hAnsi="Garamond"/>
            <w:sz w:val="24"/>
            <w:szCs w:val="24"/>
          </w:rPr>
          <w:t>2</w:t>
        </w:r>
      </w:ins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6868FE1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ins w:id="4" w:author="Iva Hošková" w:date="2021-09-30T10:20:00Z">
        <w:r w:rsidR="0083549E">
          <w:rPr>
            <w:rFonts w:ascii="Garamond" w:hAnsi="Garamond" w:cs="Arial"/>
            <w:sz w:val="22"/>
            <w:szCs w:val="22"/>
          </w:rPr>
          <w:fldChar w:fldCharType="begin"/>
        </w:r>
        <w:r w:rsidR="0083549E">
          <w:rPr>
            <w:rFonts w:ascii="Garamond" w:hAnsi="Garamond" w:cs="Arial"/>
            <w:sz w:val="22"/>
            <w:szCs w:val="22"/>
          </w:rPr>
          <w:instrText xml:space="preserve"> HYPERLINK "</w:instrText>
        </w:r>
      </w:ins>
      <w:r w:rsidR="0083549E" w:rsidRPr="0083549E">
        <w:rPr>
          <w:rFonts w:ascii="Garamond" w:hAnsi="Garamond" w:cs="Arial"/>
          <w:sz w:val="22"/>
          <w:szCs w:val="22"/>
          <w:rPrChange w:id="5" w:author="Iva Hošková" w:date="2021-09-30T10:2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https://zakazky.zcu.cz/contract_display_</w:instrText>
      </w:r>
      <w:ins w:id="6" w:author="Iva Hošková" w:date="2021-09-30T09:25:00Z">
        <w:r w:rsidR="0083549E" w:rsidRPr="0083549E">
          <w:rPr>
            <w:rFonts w:ascii="Garamond" w:hAnsi="Garamond" w:cs="Arial"/>
            <w:sz w:val="22"/>
            <w:szCs w:val="22"/>
            <w:rPrChange w:id="7" w:author="Iva Hošková" w:date="2021-09-30T10:2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484</w:instrText>
        </w:r>
      </w:ins>
      <w:ins w:id="8" w:author="Iva Hošková" w:date="2021-09-30T10:20:00Z">
        <w:r w:rsidR="0083549E" w:rsidRPr="0083549E">
          <w:rPr>
            <w:rFonts w:ascii="Garamond" w:hAnsi="Garamond" w:cs="Arial"/>
            <w:sz w:val="22"/>
            <w:szCs w:val="22"/>
            <w:rPrChange w:id="9" w:author="Iva Hošková" w:date="2021-09-30T10:2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8</w:instrText>
        </w:r>
      </w:ins>
      <w:r w:rsidR="0083549E" w:rsidRPr="0083549E">
        <w:rPr>
          <w:rFonts w:ascii="Garamond" w:hAnsi="Garamond" w:cs="Arial"/>
          <w:sz w:val="22"/>
          <w:szCs w:val="22"/>
          <w:rPrChange w:id="10" w:author="Iva Hošková" w:date="2021-09-30T10:2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.html</w:instrText>
      </w:r>
      <w:ins w:id="11" w:author="Iva Hošková" w:date="2021-09-30T10:20:00Z">
        <w:r w:rsidR="0083549E">
          <w:rPr>
            <w:rFonts w:ascii="Garamond" w:hAnsi="Garamond" w:cs="Arial"/>
            <w:sz w:val="22"/>
            <w:szCs w:val="22"/>
          </w:rPr>
          <w:instrText xml:space="preserve">" </w:instrText>
        </w:r>
        <w:r w:rsidR="0083549E">
          <w:rPr>
            <w:rFonts w:ascii="Garamond" w:hAnsi="Garamond" w:cs="Arial"/>
            <w:sz w:val="22"/>
            <w:szCs w:val="22"/>
          </w:rPr>
          <w:fldChar w:fldCharType="separate"/>
        </w:r>
      </w:ins>
      <w:r w:rsidR="0083549E" w:rsidRPr="00B12637">
        <w:rPr>
          <w:rStyle w:val="Hypertextovodkaz"/>
          <w:rFonts w:ascii="Garamond" w:hAnsi="Garamond" w:cs="Arial"/>
          <w:sz w:val="22"/>
          <w:szCs w:val="22"/>
          <w:rPrChange w:id="12" w:author="Iva Hošková" w:date="2021-09-30T10:2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https://zakazky.zcu.cz/contract_display_</w:t>
      </w:r>
      <w:del w:id="13" w:author="Iva Hošková" w:date="2021-09-30T09:25:00Z">
        <w:r w:rsidR="0083549E" w:rsidRPr="00B12637" w:rsidDel="001C4AD4">
          <w:rPr>
            <w:rStyle w:val="Hypertextovodkaz"/>
            <w:rFonts w:ascii="Garamond" w:hAnsi="Garamond" w:cs="Arial"/>
            <w:sz w:val="22"/>
            <w:szCs w:val="22"/>
            <w:rPrChange w:id="14" w:author="Iva Hošková" w:date="2021-09-30T10:2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delText>4837</w:delText>
        </w:r>
      </w:del>
      <w:ins w:id="15" w:author="Iva Hošková" w:date="2021-09-30T09:25:00Z">
        <w:r w:rsidR="0083549E" w:rsidRPr="00B12637">
          <w:rPr>
            <w:rStyle w:val="Hypertextovodkaz"/>
            <w:rFonts w:ascii="Garamond" w:hAnsi="Garamond" w:cs="Arial"/>
            <w:sz w:val="22"/>
            <w:szCs w:val="22"/>
            <w:rPrChange w:id="16" w:author="Iva Hošková" w:date="2021-09-30T10:2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484</w:t>
        </w:r>
      </w:ins>
      <w:ins w:id="17" w:author="Iva Hošková" w:date="2021-09-30T10:20:00Z">
        <w:r w:rsidR="0083549E" w:rsidRPr="00B12637">
          <w:rPr>
            <w:rStyle w:val="Hypertextovodkaz"/>
            <w:rFonts w:ascii="Garamond" w:hAnsi="Garamond" w:cs="Arial"/>
            <w:sz w:val="22"/>
            <w:szCs w:val="22"/>
            <w:rPrChange w:id="18" w:author="Iva Hošková" w:date="2021-09-30T10:2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8</w:t>
        </w:r>
      </w:ins>
      <w:r w:rsidR="0083549E" w:rsidRPr="00B12637">
        <w:rPr>
          <w:rStyle w:val="Hypertextovodkaz"/>
          <w:rFonts w:ascii="Garamond" w:hAnsi="Garamond" w:cs="Arial"/>
          <w:sz w:val="22"/>
          <w:szCs w:val="22"/>
          <w:rPrChange w:id="19" w:author="Iva Hošková" w:date="2021-09-30T10:2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.html</w:t>
      </w:r>
      <w:ins w:id="20" w:author="Iva Hošková" w:date="2021-09-30T10:20:00Z">
        <w:r w:rsidR="0083549E">
          <w:rPr>
            <w:rFonts w:ascii="Garamond" w:hAnsi="Garamond" w:cs="Arial"/>
            <w:sz w:val="22"/>
            <w:szCs w:val="22"/>
          </w:rPr>
          <w:fldChar w:fldCharType="end"/>
        </w:r>
      </w:ins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2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DE6D5D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del w:id="22" w:author="Iva Hošková" w:date="2021-09-30T09:27:00Z">
        <w:r w:rsidR="00B80B6D" w:rsidDel="001C4AD4">
          <w:rPr>
            <w:rFonts w:ascii="Garamond" w:hAnsi="Garamond" w:cs="Arial"/>
            <w:sz w:val="22"/>
            <w:szCs w:val="22"/>
          </w:rPr>
          <w:delText>0</w:delText>
        </w:r>
        <w:r w:rsidR="00F576B2" w:rsidDel="001C4AD4">
          <w:rPr>
            <w:rFonts w:ascii="Garamond" w:hAnsi="Garamond" w:cs="Arial"/>
            <w:sz w:val="22"/>
            <w:szCs w:val="22"/>
          </w:rPr>
          <w:delText>6</w:delText>
        </w:r>
      </w:del>
      <w:ins w:id="23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1</w:t>
        </w:r>
      </w:ins>
      <w:ins w:id="24" w:author="Iva Hošková" w:date="2021-09-30T10:20:00Z">
        <w:r w:rsidR="0083549E">
          <w:rPr>
            <w:rFonts w:ascii="Garamond" w:hAnsi="Garamond" w:cs="Arial"/>
            <w:sz w:val="22"/>
            <w:szCs w:val="22"/>
          </w:rPr>
          <w:t>2</w:t>
        </w:r>
      </w:ins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del w:id="25" w:author="Iva Hošková" w:date="2021-09-30T09:27:00Z">
        <w:r w:rsidR="00B9342D" w:rsidDel="001C4AD4">
          <w:rPr>
            <w:rFonts w:ascii="Garamond" w:hAnsi="Garamond" w:cs="Arial"/>
            <w:sz w:val="22"/>
            <w:szCs w:val="22"/>
          </w:rPr>
          <w:delText>10</w:delText>
        </w:r>
      </w:del>
      <w:ins w:id="26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09</w:t>
        </w:r>
      </w:ins>
      <w:r w:rsidR="004960B8" w:rsidRPr="007544CF">
        <w:rPr>
          <w:rFonts w:ascii="Garamond" w:hAnsi="Garamond" w:cs="Arial"/>
          <w:sz w:val="22"/>
          <w:szCs w:val="22"/>
        </w:rPr>
        <w:t>:</w:t>
      </w:r>
      <w:del w:id="27" w:author="Iva Hošková" w:date="2021-09-30T10:04:00Z">
        <w:r w:rsidR="00B9342D" w:rsidDel="00F43109">
          <w:rPr>
            <w:rFonts w:ascii="Garamond" w:hAnsi="Garamond" w:cs="Arial"/>
            <w:sz w:val="22"/>
            <w:szCs w:val="22"/>
          </w:rPr>
          <w:delText>0</w:delText>
        </w:r>
        <w:r w:rsidR="00ED403B" w:rsidRPr="007544CF" w:rsidDel="00F43109">
          <w:rPr>
            <w:rFonts w:ascii="Garamond" w:hAnsi="Garamond" w:cs="Arial"/>
            <w:sz w:val="22"/>
            <w:szCs w:val="22"/>
          </w:rPr>
          <w:delText>0</w:delText>
        </w:r>
        <w:r w:rsidRPr="007544CF" w:rsidDel="00F43109">
          <w:rPr>
            <w:rFonts w:ascii="Garamond" w:hAnsi="Garamond" w:cs="Arial"/>
            <w:sz w:val="22"/>
            <w:szCs w:val="22"/>
          </w:rPr>
          <w:delText xml:space="preserve"> </w:delText>
        </w:r>
      </w:del>
      <w:ins w:id="28" w:author="Iva Hošková" w:date="2021-09-30T10:20:00Z">
        <w:r w:rsidR="0083549E">
          <w:rPr>
            <w:rFonts w:ascii="Garamond" w:hAnsi="Garamond" w:cs="Arial"/>
            <w:sz w:val="22"/>
            <w:szCs w:val="22"/>
          </w:rPr>
          <w:t>0</w:t>
        </w:r>
      </w:ins>
      <w:ins w:id="29" w:author="Iva Hošková" w:date="2021-09-30T10:04:00Z">
        <w:r w:rsidR="00F43109" w:rsidRPr="007544CF">
          <w:rPr>
            <w:rFonts w:ascii="Garamond" w:hAnsi="Garamond" w:cs="Arial"/>
            <w:sz w:val="22"/>
            <w:szCs w:val="22"/>
          </w:rPr>
          <w:t xml:space="preserve">0 </w:t>
        </w:r>
      </w:ins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0" w:name="_Toc377968546"/>
      <w:bookmarkStart w:id="31" w:name="_Toc377968645"/>
      <w:bookmarkStart w:id="32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30"/>
      <w:bookmarkEnd w:id="31"/>
      <w:bookmarkEnd w:id="32"/>
      <w:r w:rsidRPr="00F4269B">
        <w:rPr>
          <w:rFonts w:ascii="Garamond" w:hAnsi="Garamond"/>
          <w:sz w:val="24"/>
          <w:szCs w:val="24"/>
        </w:rPr>
        <w:t>e</w:t>
      </w:r>
      <w:bookmarkStart w:id="33" w:name="_GoBack"/>
      <w:bookmarkEnd w:id="33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516736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del w:id="34" w:author="Iva Hošková" w:date="2021-09-30T09:29:00Z">
        <w:r w:rsidDel="001C4AD4">
          <w:rPr>
            <w:rFonts w:ascii="Garamond" w:hAnsi="Garamond" w:cs="Arial"/>
            <w:sz w:val="22"/>
            <w:szCs w:val="22"/>
          </w:rPr>
          <w:delText>Michaela Vítková</w:delText>
        </w:r>
      </w:del>
      <w:ins w:id="35" w:author="Iva Hošková" w:date="2021-09-30T09:29:00Z">
        <w:r w:rsidR="001C4AD4">
          <w:rPr>
            <w:rFonts w:ascii="Garamond" w:hAnsi="Garamond" w:cs="Arial"/>
            <w:sz w:val="22"/>
            <w:szCs w:val="22"/>
          </w:rPr>
          <w:t>Iva Hošková</w:t>
        </w:r>
      </w:ins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del w:id="36" w:author="Iva Hošková" w:date="2021-09-30T09:29:00Z">
        <w:r w:rsidR="006C69C1" w:rsidRPr="005E2BAD" w:rsidDel="001C4AD4">
          <w:rPr>
            <w:rFonts w:ascii="Garamond" w:hAnsi="Garamond" w:cs="Arial"/>
            <w:sz w:val="22"/>
            <w:szCs w:val="22"/>
          </w:rPr>
          <w:delText>3</w:delText>
        </w:r>
        <w:r w:rsidDel="001C4AD4">
          <w:rPr>
            <w:rFonts w:ascii="Garamond" w:hAnsi="Garamond" w:cs="Arial"/>
            <w:bCs/>
            <w:sz w:val="22"/>
            <w:szCs w:val="22"/>
          </w:rPr>
          <w:delText>69</w:delText>
        </w:r>
      </w:del>
      <w:ins w:id="37" w:author="Iva Hošková" w:date="2021-09-30T09:29:00Z">
        <w:r w:rsidR="001C4AD4" w:rsidRPr="005E2BAD">
          <w:rPr>
            <w:rFonts w:ascii="Garamond" w:hAnsi="Garamond" w:cs="Arial"/>
            <w:sz w:val="22"/>
            <w:szCs w:val="22"/>
          </w:rPr>
          <w:t>3</w:t>
        </w:r>
        <w:r w:rsidR="001C4AD4">
          <w:rPr>
            <w:rFonts w:ascii="Garamond" w:hAnsi="Garamond" w:cs="Arial"/>
            <w:bCs/>
            <w:sz w:val="22"/>
            <w:szCs w:val="22"/>
          </w:rPr>
          <w:t>66</w:t>
        </w:r>
      </w:ins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del w:id="38" w:author="Iva Hošková" w:date="2021-09-30T09:29:00Z">
        <w:r w:rsidR="00E929D9" w:rsidRPr="005E2BAD" w:rsidDel="001C4AD4">
          <w:rPr>
            <w:rFonts w:ascii="Garamond" w:hAnsi="Garamond" w:cs="Arial"/>
            <w:bCs/>
            <w:sz w:val="22"/>
            <w:szCs w:val="22"/>
          </w:rPr>
          <w:delText>vitkov</w:delText>
        </w:r>
      </w:del>
      <w:ins w:id="39" w:author="Iva Hošková" w:date="2021-09-30T09:29:00Z">
        <w:r w:rsidR="001C4AD4">
          <w:rPr>
            <w:rFonts w:ascii="Garamond" w:hAnsi="Garamond" w:cs="Arial"/>
            <w:bCs/>
            <w:sz w:val="22"/>
            <w:szCs w:val="22"/>
          </w:rPr>
          <w:t>ihoskova</w:t>
        </w:r>
      </w:ins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0" w:name="_Toc377968656"/>
      <w:bookmarkStart w:id="41" w:name="_Toc9514483"/>
      <w:bookmarkStart w:id="42" w:name="_Toc377968547"/>
      <w:bookmarkStart w:id="43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0"/>
      <w:bookmarkEnd w:id="41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4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42"/>
      <w:bookmarkEnd w:id="43"/>
      <w:bookmarkEnd w:id="44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45" w:name="_Toc377968548"/>
      <w:bookmarkStart w:id="46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7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47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8" w:name="_Toc377968549"/>
      <w:bookmarkStart w:id="49" w:name="_Toc377968648"/>
      <w:bookmarkStart w:id="50" w:name="_Toc9514487"/>
      <w:bookmarkEnd w:id="45"/>
      <w:bookmarkEnd w:id="46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48"/>
      <w:bookmarkEnd w:id="49"/>
      <w:bookmarkEnd w:id="50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1" w:name="_Toc377968659"/>
      <w:bookmarkStart w:id="52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51"/>
      <w:bookmarkEnd w:id="52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3" w:name="_Toc9514495"/>
      <w:bookmarkStart w:id="54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53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5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54"/>
      <w:bookmarkEnd w:id="55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6" w:name="_Toc9514502"/>
      <w:bookmarkStart w:id="57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8" w:name="_Toc9514503"/>
      <w:bookmarkEnd w:id="56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57"/>
      <w:bookmarkEnd w:id="58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9" w:name="_Toc377968664"/>
      <w:bookmarkStart w:id="60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59"/>
      <w:bookmarkEnd w:id="60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0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1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2EEB557D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del w:id="61" w:author="Iva Hošková" w:date="2021-09-30T09:30:00Z">
        <w:r w:rsidR="00A22D6A" w:rsidDel="00A85786">
          <w:rPr>
            <w:rFonts w:ascii="Garamond" w:hAnsi="Garamond"/>
            <w:sz w:val="22"/>
            <w:szCs w:val="22"/>
          </w:rPr>
          <w:delText>štítek</w:delText>
        </w:r>
        <w:r w:rsidR="00F9248B" w:rsidDel="00A85786">
          <w:rPr>
            <w:rFonts w:ascii="Garamond" w:hAnsi="Garamond"/>
            <w:sz w:val="22"/>
            <w:szCs w:val="22"/>
          </w:rPr>
          <w:delText xml:space="preserve"> </w:delText>
        </w:r>
        <w:r w:rsidR="00462139" w:rsidDel="00A85786">
          <w:rPr>
            <w:rFonts w:ascii="Garamond" w:hAnsi="Garamond"/>
            <w:sz w:val="22"/>
            <w:szCs w:val="22"/>
          </w:rPr>
          <w:delText xml:space="preserve">- </w:delText>
        </w:r>
        <w:r w:rsidR="00F9248B" w:rsidDel="00A85786">
          <w:rPr>
            <w:rFonts w:ascii="Garamond" w:hAnsi="Garamond"/>
            <w:sz w:val="22"/>
            <w:szCs w:val="22"/>
          </w:rPr>
          <w:delText>třída</w:delText>
        </w:r>
      </w:del>
      <w:ins w:id="62" w:author="Iva Hošková" w:date="2021-09-30T09:30:00Z">
        <w:r w:rsidR="00A85786">
          <w:rPr>
            <w:rFonts w:ascii="Garamond" w:hAnsi="Garamond"/>
            <w:sz w:val="22"/>
            <w:szCs w:val="22"/>
          </w:rPr>
          <w:t>štítek – třída</w:t>
        </w:r>
      </w:ins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2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4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5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63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63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48FBC4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del w:id="64" w:author="Iva Hošková" w:date="2021-09-30T09:29:00Z">
        <w:r w:rsidR="00E929D9" w:rsidRPr="009701B1" w:rsidDel="001C4AD4">
          <w:rPr>
            <w:rFonts w:ascii="Garamond" w:hAnsi="Garamond"/>
          </w:rPr>
          <w:delText>Michaela Vítková</w:delText>
        </w:r>
      </w:del>
      <w:ins w:id="65" w:author="Iva Hošková" w:date="2021-09-30T09:29:00Z">
        <w:r w:rsidR="001C4AD4">
          <w:rPr>
            <w:rFonts w:ascii="Garamond" w:hAnsi="Garamond"/>
          </w:rPr>
          <w:t>Iva Hošková</w:t>
        </w:r>
      </w:ins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BC713" w14:textId="77777777" w:rsidR="003D3543" w:rsidRDefault="003D3543" w:rsidP="00795AAC">
      <w:r>
        <w:separator/>
      </w:r>
    </w:p>
  </w:endnote>
  <w:endnote w:type="continuationSeparator" w:id="0">
    <w:p w14:paraId="334C647E" w14:textId="77777777" w:rsidR="003D3543" w:rsidRDefault="003D35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AFA98" w14:textId="77777777" w:rsidR="003D3543" w:rsidRDefault="003D3543" w:rsidP="00795AAC">
      <w:r>
        <w:separator/>
      </w:r>
    </w:p>
  </w:footnote>
  <w:footnote w:type="continuationSeparator" w:id="0">
    <w:p w14:paraId="30E6DE46" w14:textId="77777777" w:rsidR="003D3543" w:rsidRDefault="003D35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 Hošková">
    <w15:presenceInfo w15:providerId="AD" w15:userId="S-1-5-21-814679447-739224277-2656530034-2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www.energystar.gov/products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Relationship Id="rId14" Type="http://schemas.openxmlformats.org/officeDocument/2006/relationships/hyperlink" Target="https://www.cpubenchmark.n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KKdzNbgBoHe5xWZhV0L70ZZaUSnq7XeVzD+V8y5jlNg=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U3CnxIzS3XQAQnvTlJUfkwcqq7cr4MHI6wFp7KTUIqw=</DigestValue>
    </Reference>
  </SignedInfo>
  <SignatureValue>l3HJEED/ULyYIaFXZlP2C2kdul82A1K25PiK6DArbPNngMNWoW5nFIFOFXViRVTTncwlVS8zefVe
c/WbM+d/VaYT0coem6rD8Il8Iki2PEDMxTubtpQtnrFM0316M8pKCcBhZOF3cyYqov5b8qfUp3mK
pgSEO5ZV/yYbK0FqqVw8tpK2YWqnU8FKRlzMnHnXbA/i2v5RiLIcYsV1NEdSxEbynIXjA4aSw7Hy
lKhMP8neTe5V5AGpVy4mrVXL2zt2tZo6JU/E/KMruY2cdaSSzl1thTKdPDLsgfrjnuF5TgHdK4Cz
iBK2oTAnqx3xzuqdFEHCXLShcxMIiNhvZNusvQ==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W7yxXdovOm0EXIRRyKNd0d2PQFKua/DG0UJG8c1j9+g=</DigestValue>
      </Reference>
      <Reference URI="/word/document.xml?ContentType=application/vnd.openxmlformats-officedocument.wordprocessingml.document.main+xml">
        <DigestMethod Algorithm="http://www.w3.org/2001/04/xmlenc#sha256"/>
        <DigestValue>g3sdCJM3tepng9bBdaARIkCoPO0Wa4AKrn6wOvwLH5s=</DigestValue>
      </Reference>
      <Reference URI="/word/endnotes.xml?ContentType=application/vnd.openxmlformats-officedocument.wordprocessingml.endnotes+xml">
        <DigestMethod Algorithm="http://www.w3.org/2001/04/xmlenc#sha256"/>
        <DigestValue>fT2U4TEV5zTp1NXTvY0CKTGPDlZAzYcVsz/pNjmHMyw=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jnwK4AQ7tImm5qbtU2+4xlmDnSiUzwnrEDg+91Ct1CI=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people.xml?ContentType=application/vnd.openxmlformats-officedocument.wordprocessingml.people+xml">
        <DigestMethod Algorithm="http://www.w3.org/2001/04/xmlenc#sha256"/>
        <DigestValue>8AsVkRrhsD5/YKT3bJLg/D3Srbyafp6vbWPCeGrRhv8=</DigestValue>
      </Reference>
      <Reference URI="/word/settings.xml?ContentType=application/vnd.openxmlformats-officedocument.wordprocessingml.settings+xml">
        <DigestMethod Algorithm="http://www.w3.org/2001/04/xmlenc#sha256"/>
        <DigestValue>FKye1/gtHPL3n9ANoSch23KGvWotC/RWjZDwdX7u0nQ=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2021-09-30T08:20:56Z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2021-09-30T08:20:56Z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83B3D-9311-47AC-805A-BF02567C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2256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16</cp:revision>
  <cp:lastPrinted>2018-08-08T13:48:00Z</cp:lastPrinted>
  <dcterms:created xsi:type="dcterms:W3CDTF">2021-09-14T05:18:00Z</dcterms:created>
  <dcterms:modified xsi:type="dcterms:W3CDTF">2021-09-30T08:20:00Z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