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people.xml" ContentType="application/vnd.openxmlformats-officedocument.wordprocessingml.people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AA7F8B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del w:id="0" w:author="Iva Hošková" w:date="2021-09-30T09:25:00Z">
        <w:r w:rsidR="00666868" w:rsidRPr="007544CF" w:rsidDel="001C4AD4">
          <w:rPr>
            <w:rFonts w:ascii="Garamond" w:hAnsi="Garamond"/>
            <w:sz w:val="24"/>
            <w:szCs w:val="24"/>
          </w:rPr>
          <w:delText>1</w:delText>
        </w:r>
        <w:r w:rsidR="00B9342D" w:rsidDel="001C4AD4">
          <w:rPr>
            <w:rFonts w:ascii="Garamond" w:hAnsi="Garamond"/>
            <w:sz w:val="24"/>
            <w:szCs w:val="24"/>
          </w:rPr>
          <w:delText>31</w:delText>
        </w:r>
      </w:del>
      <w:ins w:id="1" w:author="Iva Hošková" w:date="2021-09-30T09:25:00Z">
        <w:r w:rsidR="001C4AD4" w:rsidRPr="007544CF">
          <w:rPr>
            <w:rFonts w:ascii="Garamond" w:hAnsi="Garamond"/>
            <w:sz w:val="24"/>
            <w:szCs w:val="24"/>
          </w:rPr>
          <w:t>1</w:t>
        </w:r>
        <w:r w:rsidR="001C4AD4">
          <w:rPr>
            <w:rFonts w:ascii="Garamond" w:hAnsi="Garamond"/>
            <w:sz w:val="24"/>
            <w:szCs w:val="24"/>
          </w:rPr>
          <w:t>18</w:t>
        </w:r>
      </w:ins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76D84F8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ins w:id="2" w:author="Iva Hošková" w:date="2021-09-30T09:25:00Z">
        <w:r w:rsidR="001C4AD4">
          <w:rPr>
            <w:rFonts w:ascii="Garamond" w:hAnsi="Garamond" w:cs="Arial"/>
            <w:sz w:val="22"/>
            <w:szCs w:val="22"/>
          </w:rPr>
          <w:fldChar w:fldCharType="begin"/>
        </w:r>
        <w:r w:rsidR="001C4AD4">
          <w:rPr>
            <w:rFonts w:ascii="Garamond" w:hAnsi="Garamond" w:cs="Arial"/>
            <w:sz w:val="22"/>
            <w:szCs w:val="22"/>
          </w:rPr>
          <w:instrText xml:space="preserve"> HYPERLINK "</w:instrText>
        </w:r>
      </w:ins>
      <w:r w:rsidR="001C4AD4" w:rsidRPr="001C4AD4">
        <w:rPr>
          <w:rFonts w:ascii="Garamond" w:hAnsi="Garamond" w:cs="Arial"/>
          <w:sz w:val="22"/>
          <w:szCs w:val="22"/>
          <w:rPrChange w:id="3" w:author="Iva Hošková" w:date="2021-09-30T09:25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instrText>https://zakazky.zcu.cz/contract_display_</w:instrText>
      </w:r>
      <w:ins w:id="4" w:author="Iva Hošková" w:date="2021-09-30T09:25:00Z">
        <w:r w:rsidR="001C4AD4" w:rsidRPr="001C4AD4">
          <w:rPr>
            <w:rFonts w:ascii="Garamond" w:hAnsi="Garamond" w:cs="Arial"/>
            <w:sz w:val="22"/>
            <w:szCs w:val="22"/>
            <w:rPrChange w:id="5" w:author="Iva Hošková" w:date="2021-09-30T09:25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instrText>48</w:instrText>
        </w:r>
        <w:r w:rsidR="001C4AD4" w:rsidRPr="001C4AD4">
          <w:rPr>
            <w:rFonts w:ascii="Garamond" w:hAnsi="Garamond" w:cs="Arial"/>
            <w:sz w:val="22"/>
            <w:szCs w:val="22"/>
            <w:rPrChange w:id="6" w:author="Iva Hošková" w:date="2021-09-30T09:25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instrText>46</w:instrText>
        </w:r>
      </w:ins>
      <w:r w:rsidR="001C4AD4" w:rsidRPr="001C4AD4">
        <w:rPr>
          <w:rFonts w:ascii="Garamond" w:hAnsi="Garamond" w:cs="Arial"/>
          <w:sz w:val="22"/>
          <w:szCs w:val="22"/>
          <w:rPrChange w:id="7" w:author="Iva Hošková" w:date="2021-09-30T09:25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instrText>.html</w:instrText>
      </w:r>
      <w:ins w:id="8" w:author="Iva Hošková" w:date="2021-09-30T09:25:00Z">
        <w:r w:rsidR="001C4AD4">
          <w:rPr>
            <w:rFonts w:ascii="Garamond" w:hAnsi="Garamond" w:cs="Arial"/>
            <w:sz w:val="22"/>
            <w:szCs w:val="22"/>
          </w:rPr>
          <w:instrText xml:space="preserve">" </w:instrText>
        </w:r>
        <w:r w:rsidR="001C4AD4">
          <w:rPr>
            <w:rFonts w:ascii="Garamond" w:hAnsi="Garamond" w:cs="Arial"/>
            <w:sz w:val="22"/>
            <w:szCs w:val="22"/>
          </w:rPr>
          <w:fldChar w:fldCharType="separate"/>
        </w:r>
      </w:ins>
      <w:r w:rsidR="001C4AD4" w:rsidRPr="003072FB">
        <w:rPr>
          <w:rStyle w:val="Hypertextovodkaz"/>
          <w:rFonts w:ascii="Garamond" w:hAnsi="Garamond" w:cs="Arial"/>
          <w:sz w:val="22"/>
          <w:szCs w:val="22"/>
          <w:rPrChange w:id="9" w:author="Iva Hošková" w:date="2021-09-30T09:25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t>https://zakazky.zcu.cz/contract_display_</w:t>
      </w:r>
      <w:del w:id="10" w:author="Iva Hošková" w:date="2021-09-30T09:25:00Z">
        <w:r w:rsidR="001C4AD4" w:rsidRPr="003072FB" w:rsidDel="001C4AD4">
          <w:rPr>
            <w:rStyle w:val="Hypertextovodkaz"/>
            <w:rFonts w:ascii="Garamond" w:hAnsi="Garamond" w:cs="Arial"/>
            <w:sz w:val="22"/>
            <w:szCs w:val="22"/>
            <w:rPrChange w:id="11" w:author="Iva Hošková" w:date="2021-09-30T09:25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delText>4837</w:delText>
        </w:r>
      </w:del>
      <w:ins w:id="12" w:author="Iva Hošková" w:date="2021-09-30T09:25:00Z">
        <w:r w:rsidR="001C4AD4" w:rsidRPr="003072FB">
          <w:rPr>
            <w:rStyle w:val="Hypertextovodkaz"/>
            <w:rFonts w:ascii="Garamond" w:hAnsi="Garamond" w:cs="Arial"/>
            <w:sz w:val="22"/>
            <w:szCs w:val="22"/>
            <w:rPrChange w:id="13" w:author="Iva Hošková" w:date="2021-09-30T09:25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t>48</w:t>
        </w:r>
        <w:r w:rsidR="001C4AD4" w:rsidRPr="003072FB">
          <w:rPr>
            <w:rStyle w:val="Hypertextovodkaz"/>
            <w:rFonts w:ascii="Garamond" w:hAnsi="Garamond" w:cs="Arial"/>
            <w:sz w:val="22"/>
            <w:szCs w:val="22"/>
            <w:rPrChange w:id="14" w:author="Iva Hošková" w:date="2021-09-30T09:25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t>46</w:t>
        </w:r>
      </w:ins>
      <w:r w:rsidR="001C4AD4" w:rsidRPr="003072FB">
        <w:rPr>
          <w:rStyle w:val="Hypertextovodkaz"/>
          <w:rFonts w:ascii="Garamond" w:hAnsi="Garamond" w:cs="Arial"/>
          <w:sz w:val="22"/>
          <w:szCs w:val="22"/>
          <w:rPrChange w:id="15" w:author="Iva Hošková" w:date="2021-09-30T09:25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t>.html</w:t>
      </w:r>
      <w:ins w:id="16" w:author="Iva Hošková" w:date="2021-09-30T09:25:00Z">
        <w:r w:rsidR="001C4AD4">
          <w:rPr>
            <w:rFonts w:ascii="Garamond" w:hAnsi="Garamond" w:cs="Arial"/>
            <w:sz w:val="22"/>
            <w:szCs w:val="22"/>
          </w:rPr>
          <w:fldChar w:fldCharType="end"/>
        </w:r>
      </w:ins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7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DED8FE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del w:id="18" w:author="Iva Hošková" w:date="2021-09-30T09:27:00Z">
        <w:r w:rsidR="00B80B6D" w:rsidDel="001C4AD4">
          <w:rPr>
            <w:rFonts w:ascii="Garamond" w:hAnsi="Garamond" w:cs="Arial"/>
            <w:sz w:val="22"/>
            <w:szCs w:val="22"/>
          </w:rPr>
          <w:delText>0</w:delText>
        </w:r>
        <w:r w:rsidR="00F576B2" w:rsidDel="001C4AD4">
          <w:rPr>
            <w:rFonts w:ascii="Garamond" w:hAnsi="Garamond" w:cs="Arial"/>
            <w:sz w:val="22"/>
            <w:szCs w:val="22"/>
          </w:rPr>
          <w:delText>6</w:delText>
        </w:r>
      </w:del>
      <w:ins w:id="19" w:author="Iva Hošková" w:date="2021-09-30T09:27:00Z">
        <w:r w:rsidR="001C4AD4">
          <w:rPr>
            <w:rFonts w:ascii="Garamond" w:hAnsi="Garamond" w:cs="Arial"/>
            <w:sz w:val="22"/>
            <w:szCs w:val="22"/>
          </w:rPr>
          <w:t>11</w:t>
        </w:r>
      </w:ins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del w:id="20" w:author="Iva Hošková" w:date="2021-09-30T09:27:00Z">
        <w:r w:rsidR="00B9342D" w:rsidDel="001C4AD4">
          <w:rPr>
            <w:rFonts w:ascii="Garamond" w:hAnsi="Garamond" w:cs="Arial"/>
            <w:sz w:val="22"/>
            <w:szCs w:val="22"/>
          </w:rPr>
          <w:delText>10</w:delText>
        </w:r>
      </w:del>
      <w:ins w:id="21" w:author="Iva Hošková" w:date="2021-09-30T09:27:00Z">
        <w:r w:rsidR="001C4AD4">
          <w:rPr>
            <w:rFonts w:ascii="Garamond" w:hAnsi="Garamond" w:cs="Arial"/>
            <w:sz w:val="22"/>
            <w:szCs w:val="22"/>
          </w:rPr>
          <w:t>09</w:t>
        </w:r>
      </w:ins>
      <w:r w:rsidR="004960B8" w:rsidRPr="007544CF">
        <w:rPr>
          <w:rFonts w:ascii="Garamond" w:hAnsi="Garamond" w:cs="Arial"/>
          <w:sz w:val="22"/>
          <w:szCs w:val="22"/>
        </w:rPr>
        <w:t>:</w:t>
      </w:r>
      <w:r w:rsidR="00B9342D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377968546"/>
      <w:bookmarkStart w:id="23" w:name="_Toc377968645"/>
      <w:bookmarkStart w:id="2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2"/>
      <w:bookmarkEnd w:id="23"/>
      <w:bookmarkEnd w:id="2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5516736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del w:id="25" w:author="Iva Hošková" w:date="2021-09-30T09:29:00Z">
        <w:r w:rsidDel="001C4AD4">
          <w:rPr>
            <w:rFonts w:ascii="Garamond" w:hAnsi="Garamond" w:cs="Arial"/>
            <w:sz w:val="22"/>
            <w:szCs w:val="22"/>
          </w:rPr>
          <w:delText>Michaela Vítková</w:delText>
        </w:r>
      </w:del>
      <w:ins w:id="26" w:author="Iva Hošková" w:date="2021-09-30T09:29:00Z">
        <w:r w:rsidR="001C4AD4">
          <w:rPr>
            <w:rFonts w:ascii="Garamond" w:hAnsi="Garamond" w:cs="Arial"/>
            <w:sz w:val="22"/>
            <w:szCs w:val="22"/>
          </w:rPr>
          <w:t>Iva Hošková</w:t>
        </w:r>
      </w:ins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del w:id="27" w:author="Iva Hošková" w:date="2021-09-30T09:29:00Z">
        <w:r w:rsidR="006C69C1" w:rsidRPr="005E2BAD" w:rsidDel="001C4AD4">
          <w:rPr>
            <w:rFonts w:ascii="Garamond" w:hAnsi="Garamond" w:cs="Arial"/>
            <w:sz w:val="22"/>
            <w:szCs w:val="22"/>
          </w:rPr>
          <w:delText>3</w:delText>
        </w:r>
        <w:r w:rsidDel="001C4AD4">
          <w:rPr>
            <w:rFonts w:ascii="Garamond" w:hAnsi="Garamond" w:cs="Arial"/>
            <w:bCs/>
            <w:sz w:val="22"/>
            <w:szCs w:val="22"/>
          </w:rPr>
          <w:delText>69</w:delText>
        </w:r>
      </w:del>
      <w:ins w:id="28" w:author="Iva Hošková" w:date="2021-09-30T09:29:00Z">
        <w:r w:rsidR="001C4AD4" w:rsidRPr="005E2BAD">
          <w:rPr>
            <w:rFonts w:ascii="Garamond" w:hAnsi="Garamond" w:cs="Arial"/>
            <w:sz w:val="22"/>
            <w:szCs w:val="22"/>
          </w:rPr>
          <w:t>3</w:t>
        </w:r>
        <w:r w:rsidR="001C4AD4">
          <w:rPr>
            <w:rFonts w:ascii="Garamond" w:hAnsi="Garamond" w:cs="Arial"/>
            <w:bCs/>
            <w:sz w:val="22"/>
            <w:szCs w:val="22"/>
          </w:rPr>
          <w:t>6</w:t>
        </w:r>
        <w:r w:rsidR="001C4AD4">
          <w:rPr>
            <w:rFonts w:ascii="Garamond" w:hAnsi="Garamond" w:cs="Arial"/>
            <w:bCs/>
            <w:sz w:val="22"/>
            <w:szCs w:val="22"/>
          </w:rPr>
          <w:t>6</w:t>
        </w:r>
      </w:ins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del w:id="29" w:author="Iva Hošková" w:date="2021-09-30T09:29:00Z">
        <w:r w:rsidR="00E929D9" w:rsidRPr="005E2BAD" w:rsidDel="001C4AD4">
          <w:rPr>
            <w:rFonts w:ascii="Garamond" w:hAnsi="Garamond" w:cs="Arial"/>
            <w:bCs/>
            <w:sz w:val="22"/>
            <w:szCs w:val="22"/>
          </w:rPr>
          <w:delText>vitkov</w:delText>
        </w:r>
      </w:del>
      <w:ins w:id="30" w:author="Iva Hošková" w:date="2021-09-30T09:29:00Z">
        <w:r w:rsidR="001C4AD4">
          <w:rPr>
            <w:rFonts w:ascii="Garamond" w:hAnsi="Garamond" w:cs="Arial"/>
            <w:bCs/>
            <w:sz w:val="22"/>
            <w:szCs w:val="22"/>
          </w:rPr>
          <w:t>ihoskova</w:t>
        </w:r>
      </w:ins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31" w:name="_Toc377968656"/>
      <w:bookmarkStart w:id="32" w:name="_Toc9514483"/>
      <w:bookmarkStart w:id="33" w:name="_Toc377968547"/>
      <w:bookmarkStart w:id="34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31"/>
      <w:bookmarkEnd w:id="32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35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33"/>
      <w:bookmarkEnd w:id="34"/>
      <w:bookmarkEnd w:id="35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36" w:name="_Toc377968548"/>
      <w:bookmarkStart w:id="37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38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38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39" w:name="_Toc377968549"/>
      <w:bookmarkStart w:id="40" w:name="_Toc377968648"/>
      <w:bookmarkStart w:id="41" w:name="_Toc9514487"/>
      <w:bookmarkEnd w:id="36"/>
      <w:bookmarkEnd w:id="37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39"/>
      <w:bookmarkEnd w:id="40"/>
      <w:bookmarkEnd w:id="41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2" w:name="_Toc377968659"/>
      <w:bookmarkStart w:id="43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42"/>
      <w:bookmarkEnd w:id="43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4" w:name="_Toc9514495"/>
      <w:bookmarkStart w:id="45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44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6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45"/>
      <w:bookmarkEnd w:id="46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7" w:name="_Toc9514502"/>
      <w:bookmarkStart w:id="48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9" w:name="_Toc9514503"/>
      <w:bookmarkEnd w:id="47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48"/>
      <w:bookmarkEnd w:id="49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0" w:name="_Toc377968664"/>
      <w:bookmarkStart w:id="51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50"/>
      <w:bookmarkEnd w:id="51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0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1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2EEB557D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del w:id="52" w:author="Iva Hošková" w:date="2021-09-30T09:30:00Z">
        <w:r w:rsidR="00A22D6A" w:rsidDel="00A85786">
          <w:rPr>
            <w:rFonts w:ascii="Garamond" w:hAnsi="Garamond"/>
            <w:sz w:val="22"/>
            <w:szCs w:val="22"/>
          </w:rPr>
          <w:delText>štítek</w:delText>
        </w:r>
        <w:r w:rsidR="00F9248B" w:rsidDel="00A85786">
          <w:rPr>
            <w:rFonts w:ascii="Garamond" w:hAnsi="Garamond"/>
            <w:sz w:val="22"/>
            <w:szCs w:val="22"/>
          </w:rPr>
          <w:delText xml:space="preserve"> </w:delText>
        </w:r>
        <w:r w:rsidR="00462139" w:rsidDel="00A85786">
          <w:rPr>
            <w:rFonts w:ascii="Garamond" w:hAnsi="Garamond"/>
            <w:sz w:val="22"/>
            <w:szCs w:val="22"/>
          </w:rPr>
          <w:delText xml:space="preserve">- </w:delText>
        </w:r>
        <w:r w:rsidR="00F9248B" w:rsidDel="00A85786">
          <w:rPr>
            <w:rFonts w:ascii="Garamond" w:hAnsi="Garamond"/>
            <w:sz w:val="22"/>
            <w:szCs w:val="22"/>
          </w:rPr>
          <w:delText>tř</w:delText>
        </w:r>
        <w:bookmarkStart w:id="53" w:name="_GoBack"/>
        <w:bookmarkEnd w:id="53"/>
        <w:r w:rsidR="00F9248B" w:rsidDel="00A85786">
          <w:rPr>
            <w:rFonts w:ascii="Garamond" w:hAnsi="Garamond"/>
            <w:sz w:val="22"/>
            <w:szCs w:val="22"/>
          </w:rPr>
          <w:delText>ída</w:delText>
        </w:r>
      </w:del>
      <w:ins w:id="54" w:author="Iva Hošková" w:date="2021-09-30T09:30:00Z">
        <w:r w:rsidR="00A85786">
          <w:rPr>
            <w:rFonts w:ascii="Garamond" w:hAnsi="Garamond"/>
            <w:sz w:val="22"/>
            <w:szCs w:val="22"/>
          </w:rPr>
          <w:t>štítek – třída</w:t>
        </w:r>
      </w:ins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2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4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5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5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5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48FBC4F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del w:id="56" w:author="Iva Hošková" w:date="2021-09-30T09:29:00Z">
        <w:r w:rsidR="00E929D9" w:rsidRPr="009701B1" w:rsidDel="001C4AD4">
          <w:rPr>
            <w:rFonts w:ascii="Garamond" w:hAnsi="Garamond"/>
          </w:rPr>
          <w:delText>Michaela Vítková</w:delText>
        </w:r>
      </w:del>
      <w:ins w:id="57" w:author="Iva Hošková" w:date="2021-09-30T09:29:00Z">
        <w:r w:rsidR="001C4AD4">
          <w:rPr>
            <w:rFonts w:ascii="Garamond" w:hAnsi="Garamond"/>
          </w:rPr>
          <w:t>Iva Hošková</w:t>
        </w:r>
      </w:ins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28B3B" w14:textId="77777777" w:rsidR="00B4671B" w:rsidRDefault="00B4671B" w:rsidP="00795AAC">
      <w:r>
        <w:separator/>
      </w:r>
    </w:p>
  </w:endnote>
  <w:endnote w:type="continuationSeparator" w:id="0">
    <w:p w14:paraId="47ECC981" w14:textId="77777777" w:rsidR="00B4671B" w:rsidRDefault="00B4671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AE5D9" w14:textId="77777777" w:rsidR="00B4671B" w:rsidRDefault="00B4671B" w:rsidP="00795AAC">
      <w:r>
        <w:separator/>
      </w:r>
    </w:p>
  </w:footnote>
  <w:footnote w:type="continuationSeparator" w:id="0">
    <w:p w14:paraId="12DF0BBC" w14:textId="77777777" w:rsidR="00B4671B" w:rsidRDefault="00B4671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va Hošková">
    <w15:presenceInfo w15:providerId="AD" w15:userId="S-1-5-21-814679447-739224277-2656530034-26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5786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671B"/>
    <w:rsid w:val="00B507B9"/>
    <w:rsid w:val="00B64919"/>
    <w:rsid w:val="00B75A72"/>
    <w:rsid w:val="00B80B6D"/>
    <w:rsid w:val="00B92754"/>
    <w:rsid w:val="00B9342D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www.energystar.gov/products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Relationship Id="rId14" Type="http://schemas.openxmlformats.org/officeDocument/2006/relationships/hyperlink" Target="https://www.cpubenchmark.ne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jRoHxTgLLbsOykddZkPZJ4MgPZ9tCHF7usNemjhoF1w=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eTIYigT9j65ZA/lpz0DmFne4pZ9K6a4fhuAaNqjJrec=</DigestValue>
    </Reference>
  </SignedInfo>
  <SignatureValue>1/Z8JJXS/CYF2gKs8EuL+iyp3TnYQ+Voe7SGvkKI5j/btbE15s8FM13PAJQsHBX19AvG6ZEEGxAu
YepUZfBlxUcD3D4KIYtxg9wFnEar3mLn8EhYcB6Fi9BgIP07d5bJ7azYVtfmEPLyRKyJaCgAOzlT
hTnFxQaQ4GHd+E2DYRWUFl9Fo3gMrGucSh5Ov0y47OJ3/LSouPTMGk5MMZGdchHQBsTeE1bj49dR
DuT4OU7Skuo1lxS3jwawcimFDYFj5GeqJOFqgzxSdjsFRdOi9FtH/1e87tomMBQbnUmLwCkGZY7B
3J4ByjnLH8SZfm0JdbYt8Xbrm6hYTx8cnoO8Xw==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W7yxXdovOm0EXIRRyKNd0d2PQFKua/DG0UJG8c1j9+g=</DigestValue>
      </Reference>
      <Reference URI="/word/document.xml?ContentType=application/vnd.openxmlformats-officedocument.wordprocessingml.document.main+xml">
        <DigestMethod Algorithm="http://www.w3.org/2001/04/xmlenc#sha256"/>
        <DigestValue>LnNFMuBbhmkB2yPPSjGn0008fS21DNAdnFZ/oLlL9r8=</DigestValue>
      </Reference>
      <Reference URI="/word/endnotes.xml?ContentType=application/vnd.openxmlformats-officedocument.wordprocessingml.endnotes+xml">
        <DigestMethod Algorithm="http://www.w3.org/2001/04/xmlenc#sha256"/>
        <DigestValue>x9rdJt09RdAvZGUG4Ab70PWHg+b7GHbGwVvv7CtkdAg=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gkw6WUfI+iG79M1Eu7i+DSVYqQ+/IfOYwua3mpEUwy0=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people.xml?ContentType=application/vnd.openxmlformats-officedocument.wordprocessingml.people+xml">
        <DigestMethod Algorithm="http://www.w3.org/2001/04/xmlenc#sha256"/>
        <DigestValue>8AsVkRrhsD5/YKT3bJLg/D3Srbyafp6vbWPCeGrRhv8=</DigestValue>
      </Reference>
      <Reference URI="/word/settings.xml?ContentType=application/vnd.openxmlformats-officedocument.wordprocessingml.settings+xml">
        <DigestMethod Algorithm="http://www.w3.org/2001/04/xmlenc#sha256"/>
        <DigestValue>9i4JZNXpk1RWQ95538S4JiVT+v7ArfU7gdun63rimpY=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2021-09-30T07:47:12Z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2021-09-30T07:47:12Z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A1B35-9231-485E-A44F-AE2137875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2255</Words>
  <Characters>13309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14</cp:revision>
  <cp:lastPrinted>2018-08-08T13:48:00Z</cp:lastPrinted>
  <dcterms:created xsi:type="dcterms:W3CDTF">2021-09-14T05:18:00Z</dcterms:created>
  <dcterms:modified xsi:type="dcterms:W3CDTF">2021-09-30T07:30:00Z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