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786109">
        <w:rPr>
          <w:rFonts w:ascii="Garamond" w:hAnsi="Garamond" w:cs="Arial"/>
          <w:b/>
          <w:bCs/>
          <w:sz w:val="28"/>
          <w:szCs w:val="28"/>
        </w:rPr>
        <w:t>0</w:t>
      </w:r>
      <w:r w:rsidR="00202A97">
        <w:rPr>
          <w:rFonts w:ascii="Garamond" w:hAnsi="Garamond" w:cs="Arial"/>
          <w:b/>
          <w:bCs/>
          <w:sz w:val="28"/>
          <w:szCs w:val="28"/>
        </w:rPr>
        <w:t>2</w:t>
      </w:r>
      <w:r w:rsidR="00981968">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786109">
        <w:rPr>
          <w:rFonts w:ascii="Garamond" w:hAnsi="Garamond" w:cs="Palatino Linotype"/>
          <w:color w:val="000000"/>
          <w:sz w:val="20"/>
          <w:szCs w:val="20"/>
        </w:rPr>
        <w:t>P21V00000</w:t>
      </w:r>
      <w:r w:rsidR="00981968">
        <w:rPr>
          <w:rFonts w:ascii="Garamond" w:hAnsi="Garamond" w:cs="Palatino Linotype"/>
          <w:color w:val="000000"/>
          <w:sz w:val="20"/>
          <w:szCs w:val="20"/>
        </w:rPr>
        <w:t>253</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8941850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8941850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39288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39288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8541078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854107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3344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3344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755749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75574967"/>
      <w:r>
        <w:rPr>
          <w:rFonts w:ascii="Garamond" w:hAnsi="Garamond" w:cs="Arial"/>
          <w:sz w:val="20"/>
          <w:szCs w:val="20"/>
        </w:rPr>
        <w:tab/>
        <w:t>DIČ:</w:t>
      </w:r>
      <w:r>
        <w:rPr>
          <w:rFonts w:ascii="Garamond" w:hAnsi="Garamond"/>
          <w:sz w:val="20"/>
          <w:szCs w:val="20"/>
        </w:rPr>
        <w:tab/>
      </w:r>
      <w:permStart w:id="15717703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17703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8275815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82758154"/>
      <w:r>
        <w:rPr>
          <w:rFonts w:ascii="Garamond" w:hAnsi="Garamond"/>
          <w:sz w:val="20"/>
          <w:szCs w:val="20"/>
        </w:rPr>
        <w:t xml:space="preserve">, oddíl </w:t>
      </w:r>
      <w:permStart w:id="24268647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42686473"/>
      <w:r>
        <w:rPr>
          <w:rFonts w:ascii="Garamond" w:hAnsi="Garamond"/>
          <w:sz w:val="20"/>
          <w:szCs w:val="20"/>
        </w:rPr>
        <w:t xml:space="preserve">, vložka </w:t>
      </w:r>
      <w:permStart w:id="7665148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665148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8413240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84132403"/>
      <w:r>
        <w:rPr>
          <w:rFonts w:ascii="Garamond" w:hAnsi="Garamond" w:cs="Arial"/>
          <w:sz w:val="20"/>
          <w:szCs w:val="20"/>
        </w:rPr>
        <w:t xml:space="preserve">, e-mail </w:t>
      </w:r>
      <w:permStart w:id="56270681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62706813"/>
      <w:r>
        <w:rPr>
          <w:rFonts w:ascii="Garamond" w:hAnsi="Garamond" w:cs="Arial"/>
          <w:sz w:val="20"/>
          <w:szCs w:val="20"/>
        </w:rPr>
        <w:t xml:space="preserve">, tel.: </w:t>
      </w:r>
      <w:permStart w:id="85605470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85605470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18567896"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018567896"/>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02A97" w:rsidRDefault="00202A97" w:rsidP="00202A97">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rsidR="00202A97" w:rsidRDefault="00202A97" w:rsidP="00202A97">
      <w:pPr>
        <w:spacing w:after="0"/>
        <w:ind w:left="567" w:hanging="567"/>
        <w:jc w:val="both"/>
        <w:rPr>
          <w:rFonts w:ascii="Garamond" w:hAnsi="Garamond"/>
          <w:sz w:val="20"/>
          <w:szCs w:val="20"/>
        </w:rPr>
      </w:pPr>
    </w:p>
    <w:p w:rsidR="00202A97" w:rsidRDefault="00202A97">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8275579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48275579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FA2" w:rsidRDefault="006C2FA2">
      <w:pPr>
        <w:spacing w:after="0" w:line="240" w:lineRule="auto"/>
      </w:pPr>
      <w:r>
        <w:separator/>
      </w:r>
    </w:p>
  </w:endnote>
  <w:endnote w:type="continuationSeparator" w:id="0">
    <w:p w:rsidR="006C2FA2" w:rsidRDefault="006C2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FA2" w:rsidRDefault="006C2FA2">
      <w:pPr>
        <w:spacing w:after="0" w:line="240" w:lineRule="auto"/>
      </w:pPr>
      <w:r>
        <w:separator/>
      </w:r>
    </w:p>
  </w:footnote>
  <w:footnote w:type="continuationSeparator" w:id="0">
    <w:p w:rsidR="006C2FA2" w:rsidRDefault="006C2FA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981968">
      <w:t>253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JSVvm0551zNWxZtZctvXfxcJUHCgq9l2YWPalpmZlWvVGiqX2FSJFtjMpxpv7Wak0h4TqgoT/u8JwSBTM9zo9Q==" w:salt="+xkw+RdzzOk8ZoDJYr9S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B3297"/>
    <w:rsid w:val="00202A97"/>
    <w:rsid w:val="0036524C"/>
    <w:rsid w:val="003F1F4C"/>
    <w:rsid w:val="005423AE"/>
    <w:rsid w:val="005B51C3"/>
    <w:rsid w:val="005C5836"/>
    <w:rsid w:val="006074CE"/>
    <w:rsid w:val="00662AB3"/>
    <w:rsid w:val="00676EFB"/>
    <w:rsid w:val="006A673C"/>
    <w:rsid w:val="006C2FA2"/>
    <w:rsid w:val="00786109"/>
    <w:rsid w:val="007A1510"/>
    <w:rsid w:val="007E7D43"/>
    <w:rsid w:val="008A6FC9"/>
    <w:rsid w:val="00904C73"/>
    <w:rsid w:val="00940EE1"/>
    <w:rsid w:val="00981968"/>
    <w:rsid w:val="009A3340"/>
    <w:rsid w:val="009F3B5A"/>
    <w:rsid w:val="00A108C6"/>
    <w:rsid w:val="00B54615"/>
    <w:rsid w:val="00BA6F3C"/>
    <w:rsid w:val="00D77E6A"/>
    <w:rsid w:val="00DA759D"/>
    <w:rsid w:val="00DB735A"/>
    <w:rsid w:val="00DF388E"/>
    <w:rsid w:val="00DF58C5"/>
    <w:rsid w:val="00E511C1"/>
    <w:rsid w:val="00E735FF"/>
    <w:rsid w:val="00F8083D"/>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2253"/>
  <w15:docId w15:val="{7F7DA611-BA73-4876-9734-D83D224D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3393</Words>
  <Characters>20022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cp:revision>
  <dcterms:created xsi:type="dcterms:W3CDTF">2021-01-28T09:46:00Z</dcterms:created>
  <dcterms:modified xsi:type="dcterms:W3CDTF">2021-07-02T07:58:00Z</dcterms:modified>
</cp:coreProperties>
</file>