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08BDA6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56264F">
        <w:rPr>
          <w:rFonts w:ascii="Garamond" w:hAnsi="Garamond"/>
          <w:sz w:val="24"/>
          <w:szCs w:val="24"/>
        </w:rPr>
        <w:t>2</w:t>
      </w:r>
      <w:r w:rsidR="005E4B1E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2CAACD4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CF3A90">
        <w:t>zky.zcu.cz/contract_display_4</w:t>
      </w:r>
      <w:r w:rsidR="0056264F">
        <w:t>6</w:t>
      </w:r>
      <w:r w:rsidR="005E4B1E">
        <w:t>68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70C244F5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</w:t>
      </w:r>
      <w:r w:rsidR="005E4B1E">
        <w:rPr>
          <w:rFonts w:ascii="Garamond" w:hAnsi="Garamond"/>
          <w:sz w:val="24"/>
          <w:szCs w:val="24"/>
        </w:rPr>
        <w:t>k</w:t>
      </w:r>
    </w:p>
    <w:p w14:paraId="6B26D401" w14:textId="7C2744D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E4B1E">
        <w:rPr>
          <w:rFonts w:ascii="Garamond" w:hAnsi="Garamond" w:cs="Arial"/>
          <w:b/>
          <w:sz w:val="22"/>
          <w:szCs w:val="22"/>
        </w:rPr>
        <w:t>14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5E4B1E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27832">
        <w:rPr>
          <w:rFonts w:ascii="Garamond" w:hAnsi="Garamond" w:cs="Arial"/>
          <w:sz w:val="22"/>
          <w:szCs w:val="22"/>
        </w:rPr>
        <w:t>09:</w:t>
      </w:r>
      <w:r w:rsidR="005E4B1E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F5111" w14:textId="77777777" w:rsidR="00DD24FD" w:rsidRDefault="00DD24FD" w:rsidP="00795AAC">
      <w:r>
        <w:separator/>
      </w:r>
    </w:p>
  </w:endnote>
  <w:endnote w:type="continuationSeparator" w:id="0">
    <w:p w14:paraId="48E2B6E9" w14:textId="77777777" w:rsidR="00DD24FD" w:rsidRDefault="00DD24F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02776" w14:textId="77777777" w:rsidR="00DD24FD" w:rsidRDefault="00DD24FD" w:rsidP="00795AAC">
      <w:r>
        <w:separator/>
      </w:r>
    </w:p>
  </w:footnote>
  <w:footnote w:type="continuationSeparator" w:id="0">
    <w:p w14:paraId="1C311BA9" w14:textId="77777777" w:rsidR="00DD24FD" w:rsidRDefault="00DD24F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264F"/>
    <w:rsid w:val="00571557"/>
    <w:rsid w:val="00592FF9"/>
    <w:rsid w:val="005A575C"/>
    <w:rsid w:val="005C01F9"/>
    <w:rsid w:val="005E1AA8"/>
    <w:rsid w:val="005E4B1E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A90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24FD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F951246C-EA76-41B8-AF7B-703BC4D6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ojr3XbQEG+aiR3ieyWtprjW8HetTrHPpXz69y6kZfeA=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CpvvcOXbXGRyc90CN/m+VnWF7Ro+AY3l31YBMp65Ex4=</DigestValue>
    </Reference>
  </SignedInfo>
  <SignatureValue>0y21sO8wFP9anDVfU98tKFHudm3QUYk1GpE0P/C6+F/84RLeQpAqsiIdp+aCnJHY4NU1/h/nx5t3
U2ETWHwQRr/61cqt4fsFF/Yd+8rOum6F/lB1RbJqbpbvYtAJno8FCnr/J6z79aPnGF4g+LbNn62w
RNfjAUFVFjRZ7gU6w8dteIpGh3DsfCOPP8WmNperndV97xa6lTVjQQBg/dLrzIA8oNSRG6LvNden
8Msj+le5Vgv7f+YtaroP0+fav+d7YK3ruMJ9CSLaCYJNxoqXCoxoGHs5IZfPaMgw5u36x46FXZD+
lRELnoMJflWxsF4MdmSq6sRW2B7gqMGJycnRfA==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kOat1mdNssWdvbiiU0NRzuDAj5RceNwBu5Sh/Jo/Q8U=</DigestValue>
      </Reference>
      <Reference URI="/word/endnotes.xml?ContentType=application/vnd.openxmlformats-officedocument.wordprocessingml.endnotes+xml">
        <DigestMethod Algorithm="http://www.w3.org/2001/04/xmlenc#sha256"/>
        <DigestValue>c5i+GFbyLC8jZEoTlpr1siXdb8x/qr+Fuy5G8amKRE4=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u36BcOSIcUh90EzmbwDmcOmcoJWAV6drMWrDtkFzKlQ=</DigestValue>
      </Reference>
      <Reference URI="/word/footnotes.xml?ContentType=application/vnd.openxmlformats-officedocument.wordprocessingml.footnotes+xml">
        <DigestMethod Algorithm="http://www.w3.org/2001/04/xmlenc#sha256"/>
        <DigestValue>V1mMcDW/jgWQtlQtqqxvCAbWEWKsbV7IMrspl4Wrf48=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ODx49AuPRQrnaWlEtw6NnxQCA/+Cy3GGKCaj6hKdeuo=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2021-07-02T08:00:31Z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2021-07-02T08:00:31Z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BE93D-EB58-42AC-9D3E-5EEFD3AC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21</cp:revision>
  <cp:lastPrinted>2018-08-08T13:48:00Z</cp:lastPrinted>
  <dcterms:created xsi:type="dcterms:W3CDTF">2021-01-21T11:32:00Z</dcterms:created>
  <dcterms:modified xsi:type="dcterms:W3CDTF">2021-07-02T08:00:00Z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