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202A97">
        <w:rPr>
          <w:rFonts w:ascii="Garamond" w:hAnsi="Garamond" w:cs="Arial"/>
          <w:b/>
          <w:bCs/>
          <w:sz w:val="28"/>
          <w:szCs w:val="28"/>
        </w:rPr>
        <w:t>2</w:t>
      </w:r>
      <w:r w:rsidR="009E364E">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w:t>
      </w:r>
      <w:r w:rsidR="009E364E">
        <w:rPr>
          <w:rFonts w:ascii="Garamond" w:hAnsi="Garamond" w:cs="Palatino Linotype"/>
          <w:color w:val="000000"/>
          <w:sz w:val="20"/>
          <w:szCs w:val="20"/>
        </w:rPr>
        <w:t>207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6813000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6813000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978759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78759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91630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916301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337134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3371347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704923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70492345"/>
      <w:r>
        <w:rPr>
          <w:rFonts w:ascii="Garamond" w:hAnsi="Garamond" w:cs="Arial"/>
          <w:sz w:val="20"/>
          <w:szCs w:val="20"/>
        </w:rPr>
        <w:tab/>
        <w:t>DIČ:</w:t>
      </w:r>
      <w:r>
        <w:rPr>
          <w:rFonts w:ascii="Garamond" w:hAnsi="Garamond"/>
          <w:sz w:val="20"/>
          <w:szCs w:val="20"/>
        </w:rPr>
        <w:tab/>
      </w:r>
      <w:permStart w:id="17905341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905341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237603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3760319"/>
      <w:r>
        <w:rPr>
          <w:rFonts w:ascii="Garamond" w:hAnsi="Garamond"/>
          <w:sz w:val="20"/>
          <w:szCs w:val="20"/>
        </w:rPr>
        <w:t xml:space="preserve">, oddíl </w:t>
      </w:r>
      <w:permStart w:id="197466983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74669832"/>
      <w:r>
        <w:rPr>
          <w:rFonts w:ascii="Garamond" w:hAnsi="Garamond"/>
          <w:sz w:val="20"/>
          <w:szCs w:val="20"/>
        </w:rPr>
        <w:t xml:space="preserve">, vložka </w:t>
      </w:r>
      <w:permStart w:id="4573893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738939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468179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46817953"/>
      <w:r>
        <w:rPr>
          <w:rFonts w:ascii="Garamond" w:hAnsi="Garamond" w:cs="Arial"/>
          <w:sz w:val="20"/>
          <w:szCs w:val="20"/>
        </w:rPr>
        <w:t xml:space="preserve">, e-mail </w:t>
      </w:r>
      <w:permStart w:id="9324739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2473904"/>
      <w:r>
        <w:rPr>
          <w:rFonts w:ascii="Garamond" w:hAnsi="Garamond" w:cs="Arial"/>
          <w:sz w:val="20"/>
          <w:szCs w:val="20"/>
        </w:rPr>
        <w:t xml:space="preserve">, tel.: </w:t>
      </w:r>
      <w:permStart w:id="168640198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8640198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4115351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44115351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w:t>
      </w:r>
      <w:bookmarkStart w:id="0" w:name="_GoBack"/>
      <w:bookmarkEnd w:id="0"/>
      <w:r>
        <w:rPr>
          <w:rFonts w:ascii="Garamond" w:hAnsi="Garamond" w:cs="Arial"/>
          <w:sz w:val="20"/>
          <w:szCs w:val="20"/>
        </w:rPr>
        <w:t>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02A97" w:rsidRDefault="00202A9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7023860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7023860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EF6" w:rsidRDefault="00F05EF6">
      <w:pPr>
        <w:spacing w:after="0" w:line="240" w:lineRule="auto"/>
      </w:pPr>
      <w:r>
        <w:separator/>
      </w:r>
    </w:p>
  </w:endnote>
  <w:endnote w:type="continuationSeparator" w:id="0">
    <w:p w:rsidR="00F05EF6" w:rsidRDefault="00F05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64E" w:rsidRDefault="009E364E">
    <w:pPr>
      <w:pStyle w:val="Zpat"/>
    </w:pPr>
    <w:r>
      <w:rPr>
        <w:noProof/>
      </w:rPr>
      <w:drawing>
        <wp:inline distT="0" distB="0" distL="0" distR="0" wp14:anchorId="58490620" wp14:editId="72BCCC25">
          <wp:extent cx="5760720" cy="127825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64E" w:rsidRDefault="009E364E">
    <w:pPr>
      <w:pStyle w:val="Zpat"/>
    </w:pPr>
    <w:r>
      <w:rPr>
        <w:noProof/>
      </w:rPr>
      <w:drawing>
        <wp:inline distT="0" distB="0" distL="0" distR="0" wp14:anchorId="1E760054" wp14:editId="644803B6">
          <wp:extent cx="5760720" cy="12782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EF6" w:rsidRDefault="00F05EF6">
      <w:pPr>
        <w:spacing w:after="0" w:line="240" w:lineRule="auto"/>
      </w:pPr>
      <w:r>
        <w:separator/>
      </w:r>
    </w:p>
  </w:footnote>
  <w:footnote w:type="continuationSeparator" w:id="0">
    <w:p w:rsidR="00F05EF6" w:rsidRDefault="00F05EF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9E364E">
      <w:t>207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8RQ6XP1tqj0iTGyeIVe6zhgpeHQRc5+2MtaGYj866U66lVwGz4eGcH7AWLqTqyRjZMN9bqoXrIFDWgPOQFqK4w==" w:salt="+++wxJabnXd8vRaKk80S8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B3297"/>
    <w:rsid w:val="00202A97"/>
    <w:rsid w:val="0036524C"/>
    <w:rsid w:val="003F1F4C"/>
    <w:rsid w:val="005423AE"/>
    <w:rsid w:val="00591D3C"/>
    <w:rsid w:val="005B51C3"/>
    <w:rsid w:val="006074CE"/>
    <w:rsid w:val="00662AB3"/>
    <w:rsid w:val="00676EFB"/>
    <w:rsid w:val="006A673C"/>
    <w:rsid w:val="00786109"/>
    <w:rsid w:val="007E7D43"/>
    <w:rsid w:val="008A6FC9"/>
    <w:rsid w:val="00904C73"/>
    <w:rsid w:val="00940EE1"/>
    <w:rsid w:val="009A3340"/>
    <w:rsid w:val="009E364E"/>
    <w:rsid w:val="009F3B5A"/>
    <w:rsid w:val="00A108C6"/>
    <w:rsid w:val="00A247C1"/>
    <w:rsid w:val="00B54615"/>
    <w:rsid w:val="00BA6F3C"/>
    <w:rsid w:val="00D77E6A"/>
    <w:rsid w:val="00D93696"/>
    <w:rsid w:val="00DA759D"/>
    <w:rsid w:val="00DB735A"/>
    <w:rsid w:val="00DF388E"/>
    <w:rsid w:val="00DF58C5"/>
    <w:rsid w:val="00E511C1"/>
    <w:rsid w:val="00E735FF"/>
    <w:rsid w:val="00F05EF6"/>
    <w:rsid w:val="00F8083D"/>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F027"/>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22</cp:revision>
  <dcterms:created xsi:type="dcterms:W3CDTF">2021-01-28T09:46:00Z</dcterms:created>
  <dcterms:modified xsi:type="dcterms:W3CDTF">2021-06-04T12:37:00Z</dcterms:modified>
</cp:coreProperties>
</file>