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786109">
        <w:rPr>
          <w:rFonts w:ascii="Garamond" w:hAnsi="Garamond" w:cs="Arial"/>
          <w:b/>
          <w:bCs/>
          <w:sz w:val="28"/>
          <w:szCs w:val="28"/>
        </w:rPr>
        <w:t>0</w:t>
      </w:r>
      <w:r w:rsidR="00202A97">
        <w:rPr>
          <w:rFonts w:ascii="Garamond" w:hAnsi="Garamond" w:cs="Arial"/>
          <w:b/>
          <w:bCs/>
          <w:sz w:val="28"/>
          <w:szCs w:val="28"/>
        </w:rPr>
        <w:t>22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786109">
        <w:rPr>
          <w:rFonts w:ascii="Garamond" w:hAnsi="Garamond" w:cs="Palatino Linotype"/>
          <w:color w:val="000000"/>
          <w:sz w:val="20"/>
          <w:szCs w:val="20"/>
        </w:rPr>
        <w:t>P21V00000</w:t>
      </w:r>
      <w:r w:rsidR="00202A97">
        <w:rPr>
          <w:rFonts w:ascii="Garamond" w:hAnsi="Garamond" w:cs="Palatino Linotype"/>
          <w:color w:val="000000"/>
          <w:sz w:val="20"/>
          <w:szCs w:val="20"/>
        </w:rPr>
        <w:t>185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7060264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7060264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996667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996667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009999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009999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5168035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516803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629800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62980068"/>
      <w:r>
        <w:rPr>
          <w:rFonts w:ascii="Garamond" w:hAnsi="Garamond" w:cs="Arial"/>
          <w:sz w:val="20"/>
          <w:szCs w:val="20"/>
        </w:rPr>
        <w:tab/>
        <w:t>DIČ:</w:t>
      </w:r>
      <w:r>
        <w:rPr>
          <w:rFonts w:ascii="Garamond" w:hAnsi="Garamond"/>
          <w:sz w:val="20"/>
          <w:szCs w:val="20"/>
        </w:rPr>
        <w:tab/>
      </w:r>
      <w:permStart w:id="12064142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64142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54478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4478942"/>
      <w:r>
        <w:rPr>
          <w:rFonts w:ascii="Garamond" w:hAnsi="Garamond"/>
          <w:sz w:val="20"/>
          <w:szCs w:val="20"/>
        </w:rPr>
        <w:t xml:space="preserve">, oddíl </w:t>
      </w:r>
      <w:permStart w:id="13034699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3469967"/>
      <w:r>
        <w:rPr>
          <w:rFonts w:ascii="Garamond" w:hAnsi="Garamond"/>
          <w:sz w:val="20"/>
          <w:szCs w:val="20"/>
        </w:rPr>
        <w:t xml:space="preserve">, vložka </w:t>
      </w:r>
      <w:permStart w:id="70970977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097097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897827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89782756"/>
      <w:r>
        <w:rPr>
          <w:rFonts w:ascii="Garamond" w:hAnsi="Garamond" w:cs="Arial"/>
          <w:sz w:val="20"/>
          <w:szCs w:val="20"/>
        </w:rPr>
        <w:t xml:space="preserve">, e-mail </w:t>
      </w:r>
      <w:permStart w:id="3649973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64997382"/>
      <w:r>
        <w:rPr>
          <w:rFonts w:ascii="Garamond" w:hAnsi="Garamond" w:cs="Arial"/>
          <w:sz w:val="20"/>
          <w:szCs w:val="20"/>
        </w:rPr>
        <w:t xml:space="preserve">, tel.: </w:t>
      </w:r>
      <w:permStart w:id="1355370716"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35537071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2285934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02285934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bookmarkStart w:id="0" w:name="_GoBack"/>
      <w:bookmarkEnd w:id="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02A97" w:rsidRDefault="00202A97" w:rsidP="00202A97">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rsidR="00202A97" w:rsidRDefault="00202A97" w:rsidP="00202A97">
      <w:pPr>
        <w:spacing w:after="0"/>
        <w:ind w:left="567" w:hanging="567"/>
        <w:jc w:val="both"/>
        <w:rPr>
          <w:rFonts w:ascii="Garamond" w:hAnsi="Garamond"/>
          <w:sz w:val="20"/>
          <w:szCs w:val="20"/>
        </w:rPr>
      </w:pPr>
    </w:p>
    <w:p w:rsidR="00202A97" w:rsidRDefault="00202A97">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948712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6948712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510" w:rsidRDefault="007A1510">
      <w:pPr>
        <w:spacing w:after="0" w:line="240" w:lineRule="auto"/>
      </w:pPr>
      <w:r>
        <w:separator/>
      </w:r>
    </w:p>
  </w:endnote>
  <w:endnote w:type="continuationSeparator" w:id="0">
    <w:p w:rsidR="007A1510" w:rsidRDefault="007A1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510" w:rsidRDefault="007A1510">
      <w:pPr>
        <w:spacing w:after="0" w:line="240" w:lineRule="auto"/>
      </w:pPr>
      <w:r>
        <w:separator/>
      </w:r>
    </w:p>
  </w:footnote>
  <w:footnote w:type="continuationSeparator" w:id="0">
    <w:p w:rsidR="007A1510" w:rsidRDefault="007A151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202A97">
      <w:t>185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RUshdly7LCmHwdfyX1UIBcpu/ECBresb/bLtWdtmlN89aQ9dNH5kt+bhyv/lih9KQPlzTjXwlFHGb9yTmdGg2g==" w:salt="1Xtj8S7A9dIflbwkfyak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B3297"/>
    <w:rsid w:val="00202A97"/>
    <w:rsid w:val="0036524C"/>
    <w:rsid w:val="003F1F4C"/>
    <w:rsid w:val="005423AE"/>
    <w:rsid w:val="005B51C3"/>
    <w:rsid w:val="005C5836"/>
    <w:rsid w:val="006074CE"/>
    <w:rsid w:val="00662AB3"/>
    <w:rsid w:val="00676EFB"/>
    <w:rsid w:val="006A673C"/>
    <w:rsid w:val="00786109"/>
    <w:rsid w:val="007A1510"/>
    <w:rsid w:val="007E7D43"/>
    <w:rsid w:val="008A6FC9"/>
    <w:rsid w:val="00904C73"/>
    <w:rsid w:val="00940EE1"/>
    <w:rsid w:val="009A3340"/>
    <w:rsid w:val="009F3B5A"/>
    <w:rsid w:val="00A108C6"/>
    <w:rsid w:val="00B54615"/>
    <w:rsid w:val="00BA6F3C"/>
    <w:rsid w:val="00D77E6A"/>
    <w:rsid w:val="00DA759D"/>
    <w:rsid w:val="00DB735A"/>
    <w:rsid w:val="00DF388E"/>
    <w:rsid w:val="00DF58C5"/>
    <w:rsid w:val="00E511C1"/>
    <w:rsid w:val="00E735FF"/>
    <w:rsid w:val="00F8083D"/>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45342"/>
  <w15:docId w15:val="{7F7DA611-BA73-4876-9734-D83D224D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3393</Words>
  <Characters>20022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cp:revision>
  <dcterms:created xsi:type="dcterms:W3CDTF">2021-01-28T09:46:00Z</dcterms:created>
  <dcterms:modified xsi:type="dcterms:W3CDTF">2021-05-28T09:45:00Z</dcterms:modified>
</cp:coreProperties>
</file>