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Pr="003F1F4C">
        <w:rPr>
          <w:rFonts w:ascii="Garamond" w:hAnsi="Garamond" w:cs="Arial"/>
          <w:b/>
          <w:bCs/>
          <w:sz w:val="28"/>
          <w:szCs w:val="28"/>
        </w:rPr>
        <w:t>technika (III.),</w:t>
      </w:r>
      <w:r>
        <w:rPr>
          <w:rFonts w:ascii="Garamond" w:hAnsi="Garamond" w:cs="Arial"/>
          <w:b/>
          <w:bCs/>
          <w:sz w:val="28"/>
          <w:szCs w:val="28"/>
        </w:rPr>
        <w:t xml:space="preserve"> VZ:</w:t>
      </w:r>
      <w:r>
        <w:rPr>
          <w:rFonts w:ascii="Garamond" w:hAnsi="Garamond" w:cs="Arial"/>
          <w:b/>
          <w:sz w:val="28"/>
          <w:szCs w:val="28"/>
        </w:rPr>
        <w:t xml:space="preserve"> </w:t>
      </w:r>
      <w:r w:rsidR="003F1F4C">
        <w:rPr>
          <w:rFonts w:ascii="Garamond" w:hAnsi="Garamond" w:cs="Arial"/>
          <w:b/>
          <w:sz w:val="28"/>
          <w:szCs w:val="28"/>
        </w:rPr>
        <w:t>„</w:t>
      </w:r>
      <w:r w:rsidR="00786109">
        <w:rPr>
          <w:rFonts w:ascii="Garamond" w:hAnsi="Garamond" w:cs="Arial"/>
          <w:b/>
          <w:bCs/>
          <w:sz w:val="28"/>
          <w:szCs w:val="28"/>
        </w:rPr>
        <w:t>0</w:t>
      </w:r>
      <w:r w:rsidR="00202A97">
        <w:rPr>
          <w:rFonts w:ascii="Garamond" w:hAnsi="Garamond" w:cs="Arial"/>
          <w:b/>
          <w:bCs/>
          <w:sz w:val="28"/>
          <w:szCs w:val="28"/>
        </w:rPr>
        <w:t>2</w:t>
      </w:r>
      <w:r w:rsidR="00A247C1">
        <w:rPr>
          <w:rFonts w:ascii="Garamond" w:hAnsi="Garamond" w:cs="Arial"/>
          <w:b/>
          <w:bCs/>
          <w:sz w:val="28"/>
          <w:szCs w:val="28"/>
        </w:rPr>
        <w:t>1</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786109">
        <w:rPr>
          <w:rFonts w:ascii="Garamond" w:hAnsi="Garamond" w:cs="Palatino Linotype"/>
          <w:color w:val="000000"/>
          <w:sz w:val="20"/>
          <w:szCs w:val="20"/>
        </w:rPr>
        <w:t>P21V00000</w:t>
      </w:r>
      <w:r w:rsidR="00202A97">
        <w:rPr>
          <w:rFonts w:ascii="Garamond" w:hAnsi="Garamond" w:cs="Palatino Linotype"/>
          <w:color w:val="000000"/>
          <w:sz w:val="20"/>
          <w:szCs w:val="20"/>
        </w:rPr>
        <w:t>18</w:t>
      </w:r>
      <w:r w:rsidR="00A247C1">
        <w:rPr>
          <w:rFonts w:ascii="Garamond" w:hAnsi="Garamond" w:cs="Palatino Linotype"/>
          <w:color w:val="000000"/>
          <w:sz w:val="20"/>
          <w:szCs w:val="20"/>
        </w:rPr>
        <w:t>4</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059677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0596775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912298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9122988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4084381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408438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4575804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457580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314010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31401015"/>
      <w:r>
        <w:rPr>
          <w:rFonts w:ascii="Garamond" w:hAnsi="Garamond" w:cs="Arial"/>
          <w:sz w:val="20"/>
          <w:szCs w:val="20"/>
        </w:rPr>
        <w:tab/>
        <w:t>DIČ:</w:t>
      </w:r>
      <w:r>
        <w:rPr>
          <w:rFonts w:ascii="Garamond" w:hAnsi="Garamond"/>
          <w:sz w:val="20"/>
          <w:szCs w:val="20"/>
        </w:rPr>
        <w:tab/>
      </w:r>
      <w:permStart w:id="2061897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618972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151884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15188485"/>
      <w:r>
        <w:rPr>
          <w:rFonts w:ascii="Garamond" w:hAnsi="Garamond"/>
          <w:sz w:val="20"/>
          <w:szCs w:val="20"/>
        </w:rPr>
        <w:t xml:space="preserve">, oddíl </w:t>
      </w:r>
      <w:permStart w:id="47155774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71557747"/>
      <w:r>
        <w:rPr>
          <w:rFonts w:ascii="Garamond" w:hAnsi="Garamond"/>
          <w:sz w:val="20"/>
          <w:szCs w:val="20"/>
        </w:rPr>
        <w:t xml:space="preserve">, vložka </w:t>
      </w:r>
      <w:permStart w:id="5989590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989590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43545328" w:edGrp="everyone"/>
      <w:r>
        <w:rPr>
          <w:rFonts w:ascii="Garamond" w:hAnsi="Garamond" w:cs="Arial"/>
          <w:sz w:val="20"/>
          <w:szCs w:val="20"/>
        </w:rPr>
        <w:t>[</w:t>
      </w:r>
      <w:r w:rsidRPr="00D77E6A">
        <w:rPr>
          <w:rFonts w:ascii="Garamond" w:hAnsi="Garamond" w:cs="Arial"/>
          <w:sz w:val="20"/>
          <w:szCs w:val="20"/>
          <w:highlight w:val="yellow"/>
        </w:rPr>
        <w:t xml:space="preserve">DOPLNÍ </w:t>
      </w:r>
      <w:bookmarkStart w:id="0" w:name="_GoBack"/>
      <w:bookmarkEnd w:id="0"/>
      <w:r w:rsidRPr="003F1F4C">
        <w:rPr>
          <w:rFonts w:ascii="Garamond" w:hAnsi="Garamond" w:cs="Arial"/>
          <w:sz w:val="20"/>
          <w:szCs w:val="20"/>
          <w:highlight w:val="yellow"/>
        </w:rPr>
        <w:t>DODAVATEL</w:t>
      </w:r>
      <w:r>
        <w:rPr>
          <w:rFonts w:ascii="Garamond" w:hAnsi="Garamond" w:cs="Arial"/>
          <w:sz w:val="20"/>
          <w:szCs w:val="20"/>
        </w:rPr>
        <w:t>]</w:t>
      </w:r>
      <w:permEnd w:id="243545328"/>
      <w:r>
        <w:rPr>
          <w:rFonts w:ascii="Garamond" w:hAnsi="Garamond" w:cs="Arial"/>
          <w:sz w:val="20"/>
          <w:szCs w:val="20"/>
        </w:rPr>
        <w:t xml:space="preserve">, e-mail </w:t>
      </w:r>
      <w:permStart w:id="3394781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39478171"/>
      <w:r>
        <w:rPr>
          <w:rFonts w:ascii="Garamond" w:hAnsi="Garamond" w:cs="Arial"/>
          <w:sz w:val="20"/>
          <w:szCs w:val="20"/>
        </w:rPr>
        <w:t xml:space="preserve">, tel.: </w:t>
      </w:r>
      <w:permStart w:id="89594409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8959440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299429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0299429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02A97" w:rsidRDefault="00202A9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7213136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17213136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696" w:rsidRDefault="00D93696">
      <w:pPr>
        <w:spacing w:after="0" w:line="240" w:lineRule="auto"/>
      </w:pPr>
      <w:r>
        <w:separator/>
      </w:r>
    </w:p>
  </w:endnote>
  <w:endnote w:type="continuationSeparator" w:id="0">
    <w:p w:rsidR="00D93696" w:rsidRDefault="00D93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696" w:rsidRDefault="00D93696">
      <w:pPr>
        <w:spacing w:after="0" w:line="240" w:lineRule="auto"/>
      </w:pPr>
      <w:r>
        <w:separator/>
      </w:r>
    </w:p>
  </w:footnote>
  <w:footnote w:type="continuationSeparator" w:id="0">
    <w:p w:rsidR="00D93696" w:rsidRDefault="00D9369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202A97">
      <w:t>18</w:t>
    </w:r>
    <w:r w:rsidR="00A247C1">
      <w:t>4</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0alLky1PhFuE7+bp51luJyVdr5+q/HvQGq82375UFGXEP95odaMHOzq8CxsgFaxdbqdmGB1dD1OrpkPwFGRibA==" w:salt="luubaxvYbI/NHyd2XL2D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B3297"/>
    <w:rsid w:val="00202A97"/>
    <w:rsid w:val="0036524C"/>
    <w:rsid w:val="003F1F4C"/>
    <w:rsid w:val="005423AE"/>
    <w:rsid w:val="00591D3C"/>
    <w:rsid w:val="005B51C3"/>
    <w:rsid w:val="006074CE"/>
    <w:rsid w:val="00662AB3"/>
    <w:rsid w:val="00676EFB"/>
    <w:rsid w:val="006A673C"/>
    <w:rsid w:val="00786109"/>
    <w:rsid w:val="007E7D43"/>
    <w:rsid w:val="008A6FC9"/>
    <w:rsid w:val="00904C73"/>
    <w:rsid w:val="00940EE1"/>
    <w:rsid w:val="009A3340"/>
    <w:rsid w:val="009F3B5A"/>
    <w:rsid w:val="00A108C6"/>
    <w:rsid w:val="00A247C1"/>
    <w:rsid w:val="00B54615"/>
    <w:rsid w:val="00BA6F3C"/>
    <w:rsid w:val="00D77E6A"/>
    <w:rsid w:val="00D93696"/>
    <w:rsid w:val="00DA759D"/>
    <w:rsid w:val="00DB735A"/>
    <w:rsid w:val="00DF388E"/>
    <w:rsid w:val="00DF58C5"/>
    <w:rsid w:val="00E511C1"/>
    <w:rsid w:val="00E735FF"/>
    <w:rsid w:val="00F8083D"/>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3FC92"/>
  <w15:docId w15:val="{7F7DA611-BA73-4876-9734-D83D224D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cp:revision>
  <dcterms:created xsi:type="dcterms:W3CDTF">2021-01-28T09:46:00Z</dcterms:created>
  <dcterms:modified xsi:type="dcterms:W3CDTF">2021-05-27T13:18:00Z</dcterms:modified>
</cp:coreProperties>
</file>