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C4751">
        <w:rPr>
          <w:rFonts w:ascii="Garamond" w:hAnsi="Garamond" w:cs="Arial"/>
          <w:b/>
          <w:bCs/>
          <w:sz w:val="28"/>
          <w:szCs w:val="28"/>
        </w:rPr>
        <w:t>15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6C4751">
        <w:rPr>
          <w:rFonts w:ascii="Garamond" w:hAnsi="Garamond" w:cs="Palatino Linotype"/>
          <w:color w:val="000000"/>
          <w:sz w:val="20"/>
          <w:szCs w:val="20"/>
        </w:rPr>
        <w:t>P21V00000093</w:t>
      </w:r>
      <w:bookmarkStart w:id="0" w:name="_GoBack"/>
      <w:bookmarkEnd w:id="0"/>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34869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34869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245677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245677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458649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458649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114510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114510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267507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26750738"/>
      <w:r>
        <w:rPr>
          <w:rFonts w:ascii="Garamond" w:hAnsi="Garamond" w:cs="Arial"/>
          <w:sz w:val="20"/>
          <w:szCs w:val="20"/>
        </w:rPr>
        <w:tab/>
        <w:t>DIČ:</w:t>
      </w:r>
      <w:r>
        <w:rPr>
          <w:rFonts w:ascii="Garamond" w:hAnsi="Garamond"/>
          <w:sz w:val="20"/>
          <w:szCs w:val="20"/>
        </w:rPr>
        <w:tab/>
      </w:r>
      <w:permStart w:id="138677232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867723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2666648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26666486"/>
      <w:r>
        <w:rPr>
          <w:rFonts w:ascii="Garamond" w:hAnsi="Garamond"/>
          <w:sz w:val="20"/>
          <w:szCs w:val="20"/>
        </w:rPr>
        <w:t xml:space="preserve">, oddíl </w:t>
      </w:r>
      <w:permStart w:id="2745449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74544983"/>
      <w:r>
        <w:rPr>
          <w:rFonts w:ascii="Garamond" w:hAnsi="Garamond"/>
          <w:sz w:val="20"/>
          <w:szCs w:val="20"/>
        </w:rPr>
        <w:t xml:space="preserve">, vložka </w:t>
      </w:r>
      <w:permStart w:id="13618664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618664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699043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69904337"/>
      <w:r>
        <w:rPr>
          <w:rFonts w:ascii="Garamond" w:hAnsi="Garamond" w:cs="Arial"/>
          <w:sz w:val="20"/>
          <w:szCs w:val="20"/>
        </w:rPr>
        <w:t xml:space="preserve">, e-mail </w:t>
      </w:r>
      <w:permStart w:id="66758006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67580064"/>
      <w:r>
        <w:rPr>
          <w:rFonts w:ascii="Garamond" w:hAnsi="Garamond" w:cs="Arial"/>
          <w:sz w:val="20"/>
          <w:szCs w:val="20"/>
        </w:rPr>
        <w:t xml:space="preserve">, tel.: </w:t>
      </w:r>
      <w:permStart w:id="341713939"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34171393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2375420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82375420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8590561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48590561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94C" w:rsidRDefault="005A194C">
      <w:pPr>
        <w:spacing w:after="0" w:line="240" w:lineRule="auto"/>
      </w:pPr>
      <w:r>
        <w:separator/>
      </w:r>
    </w:p>
  </w:endnote>
  <w:endnote w:type="continuationSeparator" w:id="0">
    <w:p w:rsidR="005A194C" w:rsidRDefault="005A1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94C" w:rsidRDefault="005A194C">
      <w:pPr>
        <w:spacing w:after="0" w:line="240" w:lineRule="auto"/>
      </w:pPr>
      <w:r>
        <w:separator/>
      </w:r>
    </w:p>
  </w:footnote>
  <w:footnote w:type="continuationSeparator" w:id="0">
    <w:p w:rsidR="005A194C" w:rsidRDefault="005A194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6C4751">
      <w:t>093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cryptProviderType="rsaFull" w:cryptAlgorithmClass="hash" w:cryptAlgorithmType="typeAny" w:cryptAlgorithmSid="4" w:cryptSpinCount="100000" w:hash="qHR0rhbAkRU+zYX7pPEN4NUwprM=" w:salt="GfYfsNu+pVHA8/6Xgkan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36524C"/>
    <w:rsid w:val="003F1F4C"/>
    <w:rsid w:val="004B7AFF"/>
    <w:rsid w:val="005423AE"/>
    <w:rsid w:val="005A194C"/>
    <w:rsid w:val="005B51C3"/>
    <w:rsid w:val="006074CE"/>
    <w:rsid w:val="00662AB3"/>
    <w:rsid w:val="00676EFB"/>
    <w:rsid w:val="006C4751"/>
    <w:rsid w:val="00786109"/>
    <w:rsid w:val="007E7D43"/>
    <w:rsid w:val="008A6FC9"/>
    <w:rsid w:val="00904C73"/>
    <w:rsid w:val="00940EE1"/>
    <w:rsid w:val="0095638C"/>
    <w:rsid w:val="009A3340"/>
    <w:rsid w:val="009B11DA"/>
    <w:rsid w:val="009F3B5A"/>
    <w:rsid w:val="00A108C6"/>
    <w:rsid w:val="00B54615"/>
    <w:rsid w:val="00BA6F3C"/>
    <w:rsid w:val="00BB65AE"/>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20</cp:revision>
  <dcterms:created xsi:type="dcterms:W3CDTF">2021-01-28T09:46:00Z</dcterms:created>
  <dcterms:modified xsi:type="dcterms:W3CDTF">2021-03-26T14:09:00Z</dcterms:modified>
</cp:coreProperties>
</file>