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4B7AFF">
        <w:rPr>
          <w:rFonts w:ascii="Garamond" w:hAnsi="Garamond" w:cs="Arial"/>
          <w:b/>
          <w:bCs/>
          <w:sz w:val="28"/>
          <w:szCs w:val="28"/>
        </w:rPr>
        <w:t>16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B7AFF">
        <w:rPr>
          <w:rFonts w:ascii="Garamond" w:hAnsi="Garamond" w:cs="Palatino Linotype"/>
          <w:color w:val="000000"/>
          <w:sz w:val="20"/>
          <w:szCs w:val="20"/>
        </w:rPr>
        <w:t>P21V00000088</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4573863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14573863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bookmarkStart w:id="0" w:name="_GoBack"/>
      <w:bookmarkEnd w:id="0"/>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9326024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932602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4609243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4609243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578749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57874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5146372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51463723"/>
      <w:r>
        <w:rPr>
          <w:rFonts w:ascii="Garamond" w:hAnsi="Garamond" w:cs="Arial"/>
          <w:sz w:val="20"/>
          <w:szCs w:val="20"/>
        </w:rPr>
        <w:tab/>
        <w:t>DIČ:</w:t>
      </w:r>
      <w:r>
        <w:rPr>
          <w:rFonts w:ascii="Garamond" w:hAnsi="Garamond"/>
          <w:sz w:val="20"/>
          <w:szCs w:val="20"/>
        </w:rPr>
        <w:tab/>
      </w:r>
      <w:permStart w:id="63041501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304150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5397519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53975195"/>
      <w:r>
        <w:rPr>
          <w:rFonts w:ascii="Garamond" w:hAnsi="Garamond"/>
          <w:sz w:val="20"/>
          <w:szCs w:val="20"/>
        </w:rPr>
        <w:t xml:space="preserve">, oddíl </w:t>
      </w:r>
      <w:permStart w:id="141787486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17874864"/>
      <w:r>
        <w:rPr>
          <w:rFonts w:ascii="Garamond" w:hAnsi="Garamond"/>
          <w:sz w:val="20"/>
          <w:szCs w:val="20"/>
        </w:rPr>
        <w:t xml:space="preserve">, vložka </w:t>
      </w:r>
      <w:permStart w:id="69018996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901899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384021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3840211"/>
      <w:r>
        <w:rPr>
          <w:rFonts w:ascii="Garamond" w:hAnsi="Garamond" w:cs="Arial"/>
          <w:sz w:val="20"/>
          <w:szCs w:val="20"/>
        </w:rPr>
        <w:t xml:space="preserve">, e-mail </w:t>
      </w:r>
      <w:permStart w:id="116387537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63875375"/>
      <w:r>
        <w:rPr>
          <w:rFonts w:ascii="Garamond" w:hAnsi="Garamond" w:cs="Arial"/>
          <w:sz w:val="20"/>
          <w:szCs w:val="20"/>
        </w:rPr>
        <w:t xml:space="preserve">, tel.: </w:t>
      </w:r>
      <w:permStart w:id="672138270"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67213827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4526277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2145262770"/>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75557689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755576899"/>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1DA" w:rsidRDefault="009B11DA">
      <w:pPr>
        <w:spacing w:after="0" w:line="240" w:lineRule="auto"/>
      </w:pPr>
      <w:r>
        <w:separator/>
      </w:r>
    </w:p>
  </w:endnote>
  <w:endnote w:type="continuationSeparator" w:id="0">
    <w:p w:rsidR="009B11DA" w:rsidRDefault="009B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1DA" w:rsidRDefault="009B11DA">
      <w:pPr>
        <w:spacing w:after="0" w:line="240" w:lineRule="auto"/>
      </w:pPr>
      <w:r>
        <w:separator/>
      </w:r>
    </w:p>
  </w:footnote>
  <w:footnote w:type="continuationSeparator" w:id="0">
    <w:p w:rsidR="009B11DA" w:rsidRDefault="009B11D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4B7AFF">
      <w:t>088</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1" w:cryptProviderType="rsaFull" w:cryptAlgorithmClass="hash" w:cryptAlgorithmType="typeAny" w:cryptAlgorithmSid="4" w:cryptSpinCount="100000" w:hash="Q9DTBMuaGPahpggzlKtNXZqK5jo=" w:salt="fkpHH1rhZ2wDeoiTwSyF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36524C"/>
    <w:rsid w:val="003F1F4C"/>
    <w:rsid w:val="004B7AFF"/>
    <w:rsid w:val="005423AE"/>
    <w:rsid w:val="005B51C3"/>
    <w:rsid w:val="006074CE"/>
    <w:rsid w:val="00662AB3"/>
    <w:rsid w:val="00676EFB"/>
    <w:rsid w:val="00786109"/>
    <w:rsid w:val="007E7D43"/>
    <w:rsid w:val="008A6FC9"/>
    <w:rsid w:val="00904C73"/>
    <w:rsid w:val="00940EE1"/>
    <w:rsid w:val="0095638C"/>
    <w:rsid w:val="009A3340"/>
    <w:rsid w:val="009B11DA"/>
    <w:rsid w:val="009F3B5A"/>
    <w:rsid w:val="00A108C6"/>
    <w:rsid w:val="00B54615"/>
    <w:rsid w:val="00BA6F3C"/>
    <w:rsid w:val="00BB65AE"/>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18</cp:revision>
  <dcterms:created xsi:type="dcterms:W3CDTF">2021-01-28T09:46:00Z</dcterms:created>
  <dcterms:modified xsi:type="dcterms:W3CDTF">2021-03-25T11:51:00Z</dcterms:modified>
</cp:coreProperties>
</file>