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3166FE" w14:textId="7777777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786109">
        <w:rPr>
          <w:rFonts w:ascii="Garamond" w:hAnsi="Garamond" w:cs="Arial"/>
          <w:b/>
          <w:bCs/>
          <w:sz w:val="28"/>
          <w:szCs w:val="28"/>
        </w:rPr>
        <w:t>0</w:t>
      </w:r>
      <w:r w:rsidR="00A108C6">
        <w:rPr>
          <w:rFonts w:ascii="Garamond" w:hAnsi="Garamond" w:cs="Arial"/>
          <w:b/>
          <w:bCs/>
          <w:sz w:val="28"/>
          <w:szCs w:val="28"/>
        </w:rPr>
        <w:t>11</w:t>
      </w:r>
      <w:r>
        <w:rPr>
          <w:rFonts w:ascii="Garamond" w:hAnsi="Garamond" w:cs="Arial"/>
          <w:b/>
          <w:bCs/>
          <w:sz w:val="28"/>
          <w:szCs w:val="28"/>
        </w:rPr>
        <w:t>-2021“</w:t>
      </w:r>
    </w:p>
    <w:p w14:paraId="5948E47B"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C722417"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1DF654B"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786109">
        <w:rPr>
          <w:rFonts w:ascii="Garamond" w:hAnsi="Garamond" w:cs="Palatino Linotype"/>
          <w:color w:val="000000"/>
          <w:sz w:val="20"/>
          <w:szCs w:val="20"/>
        </w:rPr>
        <w:t>P21V0000004</w:t>
      </w:r>
      <w:r w:rsidR="00A108C6">
        <w:rPr>
          <w:rFonts w:ascii="Garamond" w:hAnsi="Garamond" w:cs="Palatino Linotype"/>
          <w:color w:val="000000"/>
          <w:sz w:val="20"/>
          <w:szCs w:val="20"/>
        </w:rPr>
        <w:t>9</w:t>
      </w:r>
    </w:p>
    <w:p w14:paraId="123DA70B" w14:textId="77A06B41"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961429" w:edGrp="everyone"/>
      <w:r>
        <w:rPr>
          <w:rFonts w:ascii="Garamond" w:hAnsi="Garamond" w:cs="Arial"/>
          <w:sz w:val="20"/>
          <w:szCs w:val="20"/>
        </w:rPr>
        <w:t>]</w:t>
      </w:r>
      <w:permEnd w:id="115961429"/>
    </w:p>
    <w:p w14:paraId="623E1E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42C7A5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5F2A9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2F280E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C4917A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B1C6E4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CBF7E2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9564D6B" w14:textId="176933F1"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83822726" w:edGrp="everyone"/>
      <w:r>
        <w:rPr>
          <w:rFonts w:ascii="Garamond" w:hAnsi="Garamond" w:cs="Arial"/>
          <w:sz w:val="20"/>
          <w:szCs w:val="20"/>
        </w:rPr>
        <w:t>[</w:t>
      </w:r>
      <w:proofErr w:type="spellStart"/>
      <w:r w:rsidR="00CC5907" w:rsidRPr="00CC5907">
        <w:rPr>
          <w:rFonts w:ascii="Garamond" w:hAnsi="Garamond" w:cs="Arial"/>
          <w:sz w:val="20"/>
          <w:szCs w:val="20"/>
        </w:rPr>
        <w:t>Axes</w:t>
      </w:r>
      <w:proofErr w:type="spellEnd"/>
      <w:r w:rsidR="00CC5907" w:rsidRPr="00CC5907">
        <w:rPr>
          <w:rFonts w:ascii="Garamond" w:hAnsi="Garamond" w:cs="Arial"/>
          <w:sz w:val="20"/>
          <w:szCs w:val="20"/>
        </w:rPr>
        <w:t xml:space="preserve"> </w:t>
      </w:r>
      <w:proofErr w:type="spellStart"/>
      <w:r w:rsidR="00CC5907" w:rsidRPr="00CC5907">
        <w:rPr>
          <w:rFonts w:ascii="Garamond" w:hAnsi="Garamond" w:cs="Arial"/>
          <w:sz w:val="20"/>
          <w:szCs w:val="20"/>
        </w:rPr>
        <w:t>Computers</w:t>
      </w:r>
      <w:proofErr w:type="spellEnd"/>
      <w:r w:rsidR="00CC5907" w:rsidRPr="00CC5907">
        <w:rPr>
          <w:rFonts w:ascii="Garamond" w:hAnsi="Garamond" w:cs="Arial"/>
          <w:sz w:val="20"/>
          <w:szCs w:val="20"/>
        </w:rPr>
        <w:t xml:space="preserve"> s.r.o.</w:t>
      </w:r>
      <w:r>
        <w:rPr>
          <w:rFonts w:ascii="Garamond" w:hAnsi="Garamond" w:cs="Arial"/>
          <w:sz w:val="20"/>
          <w:szCs w:val="20"/>
        </w:rPr>
        <w:t>]</w:t>
      </w:r>
      <w:permEnd w:id="1583822726"/>
    </w:p>
    <w:p w14:paraId="0EE4D9C4" w14:textId="424FB09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64830417" w:edGrp="everyone"/>
      <w:r>
        <w:rPr>
          <w:rFonts w:ascii="Garamond" w:hAnsi="Garamond" w:cs="Arial"/>
          <w:sz w:val="20"/>
          <w:szCs w:val="20"/>
        </w:rPr>
        <w:t>[</w:t>
      </w:r>
      <w:r w:rsidR="00CC5907" w:rsidRPr="00CC5907">
        <w:rPr>
          <w:rFonts w:ascii="Garamond" w:hAnsi="Garamond" w:cs="Arial"/>
          <w:sz w:val="20"/>
          <w:szCs w:val="20"/>
        </w:rPr>
        <w:t>Kollárova 2116/1, 301 00 Plzeň</w:t>
      </w:r>
      <w:r>
        <w:rPr>
          <w:rFonts w:ascii="Garamond" w:hAnsi="Garamond" w:cs="Arial"/>
          <w:sz w:val="20"/>
          <w:szCs w:val="20"/>
        </w:rPr>
        <w:t>]</w:t>
      </w:r>
      <w:permEnd w:id="764830417"/>
    </w:p>
    <w:p w14:paraId="7C82EA26" w14:textId="3272221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37610793" w:edGrp="everyone"/>
      <w:r>
        <w:rPr>
          <w:rFonts w:ascii="Garamond" w:hAnsi="Garamond" w:cs="Arial"/>
          <w:sz w:val="20"/>
          <w:szCs w:val="20"/>
        </w:rPr>
        <w:t>[</w:t>
      </w:r>
      <w:r w:rsidR="00CC5907" w:rsidRPr="00CC5907">
        <w:rPr>
          <w:rFonts w:ascii="Garamond" w:hAnsi="Garamond" w:cs="Arial"/>
          <w:sz w:val="20"/>
          <w:szCs w:val="20"/>
        </w:rPr>
        <w:t>Mgr. Jiřím Blažkem, jednatelem</w:t>
      </w:r>
      <w:r>
        <w:rPr>
          <w:rFonts w:ascii="Garamond" w:hAnsi="Garamond" w:cs="Arial"/>
          <w:sz w:val="20"/>
          <w:szCs w:val="20"/>
        </w:rPr>
        <w:t>]</w:t>
      </w:r>
      <w:permEnd w:id="737610793"/>
    </w:p>
    <w:p w14:paraId="455DAB9D" w14:textId="0034107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06142196" w:edGrp="everyone"/>
      <w:r>
        <w:rPr>
          <w:rFonts w:ascii="Garamond" w:hAnsi="Garamond" w:cs="Arial"/>
          <w:sz w:val="20"/>
          <w:szCs w:val="20"/>
        </w:rPr>
        <w:t>[</w:t>
      </w:r>
      <w:r w:rsidR="00CC5907" w:rsidRPr="00CC5907">
        <w:rPr>
          <w:rFonts w:ascii="Garamond" w:hAnsi="Garamond" w:cs="Arial"/>
          <w:sz w:val="20"/>
          <w:szCs w:val="20"/>
        </w:rPr>
        <w:t>25232312</w:t>
      </w:r>
      <w:r>
        <w:rPr>
          <w:rFonts w:ascii="Garamond" w:hAnsi="Garamond" w:cs="Arial"/>
          <w:sz w:val="20"/>
          <w:szCs w:val="20"/>
        </w:rPr>
        <w:t>]</w:t>
      </w:r>
      <w:permEnd w:id="2006142196"/>
      <w:r>
        <w:rPr>
          <w:rFonts w:ascii="Garamond" w:hAnsi="Garamond" w:cs="Arial"/>
          <w:sz w:val="20"/>
          <w:szCs w:val="20"/>
        </w:rPr>
        <w:tab/>
        <w:t>DIČ:</w:t>
      </w:r>
      <w:r>
        <w:rPr>
          <w:rFonts w:ascii="Garamond" w:hAnsi="Garamond"/>
          <w:sz w:val="20"/>
          <w:szCs w:val="20"/>
        </w:rPr>
        <w:tab/>
      </w:r>
      <w:permStart w:id="1414075595" w:edGrp="everyone"/>
      <w:r>
        <w:rPr>
          <w:rFonts w:ascii="Garamond" w:hAnsi="Garamond" w:cs="Arial"/>
          <w:sz w:val="20"/>
          <w:szCs w:val="20"/>
        </w:rPr>
        <w:t>[</w:t>
      </w:r>
      <w:r w:rsidR="00CC5907" w:rsidRPr="00CC5907">
        <w:rPr>
          <w:rFonts w:ascii="Garamond" w:hAnsi="Garamond" w:cs="Arial"/>
          <w:sz w:val="20"/>
          <w:szCs w:val="20"/>
        </w:rPr>
        <w:t>CZ25232312</w:t>
      </w:r>
      <w:r>
        <w:rPr>
          <w:rFonts w:ascii="Garamond" w:hAnsi="Garamond" w:cs="Arial"/>
          <w:sz w:val="20"/>
          <w:szCs w:val="20"/>
        </w:rPr>
        <w:t>]</w:t>
      </w:r>
      <w:permEnd w:id="1414075595"/>
    </w:p>
    <w:p w14:paraId="358D90F5" w14:textId="0958AF9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63765378" w:edGrp="everyone"/>
      <w:r>
        <w:rPr>
          <w:rFonts w:ascii="Garamond" w:hAnsi="Garamond" w:cs="Arial"/>
          <w:sz w:val="20"/>
          <w:szCs w:val="20"/>
        </w:rPr>
        <w:t>[</w:t>
      </w:r>
      <w:r w:rsidR="00CC5907" w:rsidRPr="00CC5907">
        <w:rPr>
          <w:rFonts w:ascii="Garamond" w:hAnsi="Garamond" w:cs="Arial"/>
          <w:sz w:val="20"/>
          <w:szCs w:val="20"/>
        </w:rPr>
        <w:t>OR Krajského soudu Plzeň</w:t>
      </w:r>
      <w:r>
        <w:rPr>
          <w:rFonts w:ascii="Garamond" w:hAnsi="Garamond" w:cs="Arial"/>
          <w:sz w:val="20"/>
          <w:szCs w:val="20"/>
        </w:rPr>
        <w:t>]</w:t>
      </w:r>
      <w:permEnd w:id="1463765378"/>
      <w:r>
        <w:rPr>
          <w:rFonts w:ascii="Garamond" w:hAnsi="Garamond"/>
          <w:sz w:val="20"/>
          <w:szCs w:val="20"/>
        </w:rPr>
        <w:t xml:space="preserve">, oddíl </w:t>
      </w:r>
      <w:permStart w:id="1625777007" w:edGrp="everyone"/>
      <w:r>
        <w:rPr>
          <w:rFonts w:ascii="Garamond" w:hAnsi="Garamond" w:cs="Arial"/>
          <w:sz w:val="20"/>
          <w:szCs w:val="20"/>
        </w:rPr>
        <w:t>[</w:t>
      </w:r>
      <w:r w:rsidR="00CC5907">
        <w:rPr>
          <w:rFonts w:ascii="Garamond" w:hAnsi="Garamond" w:cs="Arial"/>
          <w:sz w:val="20"/>
          <w:szCs w:val="20"/>
        </w:rPr>
        <w:t>C</w:t>
      </w:r>
      <w:r>
        <w:rPr>
          <w:rFonts w:ascii="Garamond" w:hAnsi="Garamond" w:cs="Arial"/>
          <w:sz w:val="20"/>
          <w:szCs w:val="20"/>
        </w:rPr>
        <w:t>]</w:t>
      </w:r>
      <w:permEnd w:id="1625777007"/>
      <w:r>
        <w:rPr>
          <w:rFonts w:ascii="Garamond" w:hAnsi="Garamond"/>
          <w:sz w:val="20"/>
          <w:szCs w:val="20"/>
        </w:rPr>
        <w:t xml:space="preserve">, vložka </w:t>
      </w:r>
      <w:permStart w:id="85676624" w:edGrp="everyone"/>
      <w:r>
        <w:rPr>
          <w:rFonts w:ascii="Garamond" w:hAnsi="Garamond" w:cs="Arial"/>
          <w:sz w:val="20"/>
          <w:szCs w:val="20"/>
        </w:rPr>
        <w:t>[</w:t>
      </w:r>
      <w:r w:rsidR="00CC5907">
        <w:rPr>
          <w:rFonts w:ascii="Garamond" w:hAnsi="Garamond" w:cs="Arial"/>
          <w:sz w:val="20"/>
          <w:szCs w:val="20"/>
        </w:rPr>
        <w:t>11026</w:t>
      </w:r>
      <w:r>
        <w:rPr>
          <w:rFonts w:ascii="Garamond" w:hAnsi="Garamond" w:cs="Arial"/>
          <w:sz w:val="20"/>
          <w:szCs w:val="20"/>
        </w:rPr>
        <w:t>]</w:t>
      </w:r>
      <w:permEnd w:id="85676624"/>
    </w:p>
    <w:p w14:paraId="12FEE89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82CA2D2" w14:textId="2D71D6D0" w:rsidR="008A6FC9" w:rsidRDefault="007E7D43">
      <w:pPr>
        <w:spacing w:after="0" w:line="240" w:lineRule="auto"/>
        <w:ind w:left="567"/>
        <w:jc w:val="both"/>
        <w:rPr>
          <w:rFonts w:ascii="Garamond" w:hAnsi="Garamond" w:cs="Arial"/>
          <w:b/>
          <w:i/>
          <w:sz w:val="20"/>
          <w:szCs w:val="20"/>
        </w:rPr>
      </w:pPr>
      <w:permStart w:id="185666827" w:edGrp="everyone"/>
      <w:r>
        <w:rPr>
          <w:rFonts w:ascii="Garamond" w:hAnsi="Garamond" w:cs="Arial"/>
          <w:sz w:val="20"/>
          <w:szCs w:val="20"/>
        </w:rPr>
        <w:t>[</w:t>
      </w:r>
      <w:r w:rsidR="00CC5907" w:rsidRPr="00CC5907">
        <w:rPr>
          <w:rFonts w:ascii="Garamond" w:hAnsi="Garamond" w:cs="Arial"/>
          <w:sz w:val="20"/>
          <w:szCs w:val="20"/>
        </w:rPr>
        <w:t>Mgr. Jiří Blažek, jednatel</w:t>
      </w:r>
      <w:r>
        <w:rPr>
          <w:rFonts w:ascii="Garamond" w:hAnsi="Garamond" w:cs="Arial"/>
          <w:sz w:val="20"/>
          <w:szCs w:val="20"/>
        </w:rPr>
        <w:t>]</w:t>
      </w:r>
      <w:permEnd w:id="185666827"/>
      <w:r>
        <w:rPr>
          <w:rFonts w:ascii="Garamond" w:hAnsi="Garamond" w:cs="Arial"/>
          <w:sz w:val="20"/>
          <w:szCs w:val="20"/>
        </w:rPr>
        <w:t xml:space="preserve">, e-mail </w:t>
      </w:r>
      <w:permStart w:id="1875656483" w:edGrp="everyone"/>
      <w:r>
        <w:rPr>
          <w:rFonts w:ascii="Garamond" w:hAnsi="Garamond" w:cs="Arial"/>
          <w:sz w:val="20"/>
          <w:szCs w:val="20"/>
        </w:rPr>
        <w:t>[</w:t>
      </w:r>
      <w:r w:rsidR="00CC5907" w:rsidRPr="00CC5907">
        <w:rPr>
          <w:rFonts w:ascii="Garamond" w:hAnsi="Garamond" w:cs="Arial"/>
          <w:sz w:val="20"/>
          <w:szCs w:val="20"/>
        </w:rPr>
        <w:t>blazek@axes.cz</w:t>
      </w:r>
      <w:r>
        <w:rPr>
          <w:rFonts w:ascii="Garamond" w:hAnsi="Garamond" w:cs="Arial"/>
          <w:sz w:val="20"/>
          <w:szCs w:val="20"/>
        </w:rPr>
        <w:t>]</w:t>
      </w:r>
      <w:permEnd w:id="1875656483"/>
      <w:r>
        <w:rPr>
          <w:rFonts w:ascii="Garamond" w:hAnsi="Garamond" w:cs="Arial"/>
          <w:sz w:val="20"/>
          <w:szCs w:val="20"/>
        </w:rPr>
        <w:t xml:space="preserve">, tel.: </w:t>
      </w:r>
      <w:permStart w:id="1188245725" w:edGrp="everyone"/>
      <w:r>
        <w:rPr>
          <w:rFonts w:ascii="Garamond" w:hAnsi="Garamond" w:cs="Arial"/>
          <w:sz w:val="20"/>
          <w:szCs w:val="20"/>
        </w:rPr>
        <w:t>[</w:t>
      </w:r>
      <w:r w:rsidR="00CC5907">
        <w:rPr>
          <w:rFonts w:ascii="Garamond" w:hAnsi="Garamond" w:cs="Arial"/>
          <w:sz w:val="20"/>
          <w:szCs w:val="20"/>
        </w:rPr>
        <w:t>377354173</w:t>
      </w:r>
      <w:permEnd w:id="1188245725"/>
      <w:r>
        <w:rPr>
          <w:rFonts w:ascii="Garamond" w:hAnsi="Garamond" w:cs="Arial"/>
          <w:sz w:val="20"/>
          <w:szCs w:val="20"/>
        </w:rPr>
        <w:t>] (dále jen „Kontaktní osoba Dodavatele“)</w:t>
      </w:r>
    </w:p>
    <w:p w14:paraId="436F293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A8CA4B5"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0976E0D" w14:textId="231C44F2"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36296499" w:edGrp="everyone"/>
      <w:r>
        <w:rPr>
          <w:rFonts w:ascii="Garamond" w:hAnsi="Garamond" w:cs="Arial"/>
          <w:sz w:val="20"/>
          <w:szCs w:val="20"/>
        </w:rPr>
        <w:t>[</w:t>
      </w:r>
      <w:r w:rsidR="00CC5907">
        <w:rPr>
          <w:rFonts w:ascii="Garamond" w:hAnsi="Garamond" w:cs="Arial"/>
          <w:sz w:val="20"/>
          <w:szCs w:val="20"/>
        </w:rPr>
        <w:t>4360</w:t>
      </w:r>
      <w:r>
        <w:rPr>
          <w:rFonts w:ascii="Garamond" w:hAnsi="Garamond" w:cs="Arial"/>
          <w:sz w:val="20"/>
          <w:szCs w:val="20"/>
        </w:rPr>
        <w:t>]</w:t>
      </w:r>
      <w:permEnd w:id="2136296499"/>
      <w:r>
        <w:rPr>
          <w:rFonts w:ascii="Garamond" w:hAnsi="Garamond" w:cs="Arial"/>
          <w:sz w:val="20"/>
          <w:szCs w:val="20"/>
        </w:rPr>
        <w:t xml:space="preserve"> Kč bez DPH.</w:t>
      </w:r>
    </w:p>
    <w:p w14:paraId="6C65A856"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2F7CD4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789DA34"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E84E17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AC9A31D"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4835B1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E49523F"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2561879" w14:textId="77777777">
        <w:trPr>
          <w:trHeight w:val="2007"/>
        </w:trPr>
        <w:tc>
          <w:tcPr>
            <w:tcW w:w="4336" w:type="dxa"/>
          </w:tcPr>
          <w:p w14:paraId="5DE5282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B4173E6"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9080656" w14:textId="77777777" w:rsidR="008A6FC9" w:rsidRDefault="008A6FC9">
            <w:pPr>
              <w:spacing w:after="0"/>
              <w:jc w:val="both"/>
              <w:rPr>
                <w:rFonts w:ascii="Garamond" w:hAnsi="Garamond"/>
                <w:sz w:val="20"/>
                <w:szCs w:val="20"/>
              </w:rPr>
            </w:pPr>
          </w:p>
          <w:p w14:paraId="23E7EB88" w14:textId="77777777" w:rsidR="008A6FC9" w:rsidRDefault="007E7D43">
            <w:pPr>
              <w:spacing w:after="0"/>
              <w:jc w:val="both"/>
              <w:rPr>
                <w:rFonts w:ascii="Garamond" w:hAnsi="Garamond"/>
                <w:sz w:val="20"/>
                <w:szCs w:val="20"/>
              </w:rPr>
            </w:pPr>
            <w:r>
              <w:rPr>
                <w:rFonts w:ascii="Garamond" w:hAnsi="Garamond"/>
                <w:sz w:val="20"/>
                <w:szCs w:val="20"/>
              </w:rPr>
              <w:t>-----------------------------------------------</w:t>
            </w:r>
          </w:p>
          <w:p w14:paraId="1343958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2CC1CB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B761C3B" w14:textId="77777777" w:rsidR="008A6FC9" w:rsidRDefault="007E7D43">
            <w:pPr>
              <w:spacing w:after="0"/>
              <w:jc w:val="both"/>
              <w:rPr>
                <w:rFonts w:ascii="Garamond" w:hAnsi="Garamond"/>
                <w:sz w:val="20"/>
                <w:szCs w:val="20"/>
              </w:rPr>
            </w:pPr>
            <w:r>
              <w:rPr>
                <w:rFonts w:ascii="Garamond" w:hAnsi="Garamond"/>
                <w:sz w:val="20"/>
                <w:szCs w:val="20"/>
              </w:rPr>
              <w:t>rektor</w:t>
            </w:r>
          </w:p>
          <w:p w14:paraId="4D25BA0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B5F94E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CDF8E3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75FFEAC" w14:textId="77777777" w:rsidR="008A6FC9" w:rsidRDefault="008A6FC9">
            <w:pPr>
              <w:spacing w:after="0"/>
              <w:jc w:val="both"/>
              <w:rPr>
                <w:rFonts w:ascii="Garamond" w:hAnsi="Garamond"/>
                <w:sz w:val="20"/>
                <w:szCs w:val="20"/>
              </w:rPr>
            </w:pPr>
          </w:p>
          <w:p w14:paraId="08B9B76C"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7BE60C8" w14:textId="20329118" w:rsidR="008A6FC9" w:rsidRDefault="007E7D43">
            <w:pPr>
              <w:spacing w:after="0"/>
              <w:jc w:val="both"/>
              <w:rPr>
                <w:rFonts w:ascii="Garamond" w:hAnsi="Garamond"/>
                <w:i/>
                <w:sz w:val="20"/>
                <w:szCs w:val="20"/>
              </w:rPr>
            </w:pPr>
            <w:r>
              <w:rPr>
                <w:rFonts w:ascii="Garamond" w:hAnsi="Garamond"/>
                <w:sz w:val="20"/>
                <w:szCs w:val="20"/>
              </w:rPr>
              <w:t>[</w:t>
            </w:r>
            <w:permStart w:id="1031743291" w:edGrp="everyone"/>
            <w:proofErr w:type="spellStart"/>
            <w:r w:rsidR="00CC5907" w:rsidRPr="00CC5907">
              <w:rPr>
                <w:rFonts w:ascii="Garamond" w:hAnsi="Garamond"/>
                <w:b/>
                <w:sz w:val="20"/>
                <w:szCs w:val="20"/>
              </w:rPr>
              <w:t>Axes</w:t>
            </w:r>
            <w:proofErr w:type="spellEnd"/>
            <w:r w:rsidR="00CC5907" w:rsidRPr="00CC5907">
              <w:rPr>
                <w:rFonts w:ascii="Garamond" w:hAnsi="Garamond"/>
                <w:b/>
                <w:sz w:val="20"/>
                <w:szCs w:val="20"/>
              </w:rPr>
              <w:t xml:space="preserve"> </w:t>
            </w:r>
            <w:proofErr w:type="spellStart"/>
            <w:r w:rsidR="00CC5907" w:rsidRPr="00CC5907">
              <w:rPr>
                <w:rFonts w:ascii="Garamond" w:hAnsi="Garamond"/>
                <w:b/>
                <w:sz w:val="20"/>
                <w:szCs w:val="20"/>
              </w:rPr>
              <w:t>Computers</w:t>
            </w:r>
            <w:proofErr w:type="spellEnd"/>
            <w:r w:rsidR="00CC5907" w:rsidRPr="00CC5907">
              <w:rPr>
                <w:rFonts w:ascii="Garamond" w:hAnsi="Garamond"/>
                <w:b/>
                <w:sz w:val="20"/>
                <w:szCs w:val="20"/>
              </w:rPr>
              <w:t xml:space="preserve"> s.r.o.</w:t>
            </w:r>
            <w:r>
              <w:rPr>
                <w:rFonts w:ascii="Garamond" w:hAnsi="Garamond"/>
                <w:sz w:val="20"/>
                <w:szCs w:val="20"/>
              </w:rPr>
              <w:t>]</w:t>
            </w:r>
          </w:p>
          <w:p w14:paraId="3D93BB7D" w14:textId="33FFF4EA" w:rsidR="008A6FC9" w:rsidRDefault="007E7D43">
            <w:pPr>
              <w:spacing w:after="0"/>
              <w:jc w:val="both"/>
              <w:rPr>
                <w:rFonts w:ascii="Garamond" w:hAnsi="Garamond"/>
                <w:i/>
                <w:sz w:val="20"/>
                <w:szCs w:val="20"/>
              </w:rPr>
            </w:pPr>
            <w:r>
              <w:rPr>
                <w:rFonts w:ascii="Garamond" w:hAnsi="Garamond"/>
                <w:sz w:val="20"/>
                <w:szCs w:val="20"/>
              </w:rPr>
              <w:t>[</w:t>
            </w:r>
            <w:r w:rsidR="00CC5907" w:rsidRPr="00CC5907">
              <w:rPr>
                <w:rFonts w:ascii="Garamond" w:hAnsi="Garamond"/>
                <w:sz w:val="20"/>
                <w:szCs w:val="20"/>
              </w:rPr>
              <w:t>Mgr. Jiří Blažek, jednatel</w:t>
            </w:r>
            <w:r>
              <w:rPr>
                <w:rFonts w:ascii="Garamond" w:hAnsi="Garamond"/>
                <w:sz w:val="20"/>
                <w:szCs w:val="20"/>
              </w:rPr>
              <w:t>]</w:t>
            </w:r>
          </w:p>
          <w:permEnd w:id="1031743291"/>
          <w:p w14:paraId="678C744A"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BF5886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57F15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76ED5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1F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0FC11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13BE60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1F4BDB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51FC6A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5F153A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C7CC80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A125EF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DD1892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A86DD0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2DA432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A4F722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4DA4D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5ED6E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0A664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A7D33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03DC1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C4079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0827E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93F45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B4E36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29094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F8D5B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CF238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361402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4E802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3C3F1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F1080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71488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9B98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0"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D59BC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6940C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8C06AA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14:paraId="48C8C6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97B19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2A0E6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1C197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AD3D5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BA60D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C57D5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0A47E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1924F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505598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94991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66A41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560C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CDC57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02D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45AC0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88D1DF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8C2EB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8E134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2AA803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14:paraId="6206444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5773B4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A29121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4A6ED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52FC5F0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6D58B4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4DA599"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2D6A0E4"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EE7418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C934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DCD60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80C292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593B01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DD7EE1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FD528D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F8BB2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D4E3A0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D14A76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C66451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A74C80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D29FA5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E7516E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CFC39D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342CCB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4B333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CFBFE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20332F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FC7841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423A6C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6C1BEC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1C1227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53722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4F8DAC"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3FAE63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B5E80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3779B6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E90F4E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A1087A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730F8E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CCA34C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4567A5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14:paraId="44A1796F"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1BC78E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6763C9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100039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8969D4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51DB77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013386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C68874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11AE59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FE7C00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8BEC06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8E7426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EB11E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719C1D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22F7FC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344A66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BB11D2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34B8498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EA345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FE59A3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5AB9F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CC9555" w14:textId="77777777" w:rsidR="00662AB3" w:rsidRDefault="00662AB3">
      <w:pPr>
        <w:spacing w:after="0" w:line="240" w:lineRule="auto"/>
      </w:pPr>
      <w:r>
        <w:separator/>
      </w:r>
    </w:p>
  </w:endnote>
  <w:endnote w:type="continuationSeparator" w:id="0">
    <w:p w14:paraId="0B9C280E" w14:textId="77777777" w:rsidR="00662AB3" w:rsidRDefault="00662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1BB3C" w14:textId="77777777" w:rsidR="00A108C6" w:rsidRDefault="00A108C6">
    <w:pPr>
      <w:pStyle w:val="Zpat"/>
    </w:pPr>
    <w:r>
      <w:rPr>
        <w:noProof/>
      </w:rPr>
      <w:drawing>
        <wp:inline distT="0" distB="0" distL="0" distR="0" wp14:anchorId="0485C7ED" wp14:editId="1B5380DA">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45796" w14:textId="77777777" w:rsidR="00A108C6" w:rsidRDefault="00A108C6">
    <w:pPr>
      <w:pStyle w:val="Zpat"/>
    </w:pPr>
    <w:r>
      <w:rPr>
        <w:noProof/>
      </w:rPr>
      <w:drawing>
        <wp:inline distT="0" distB="0" distL="0" distR="0" wp14:anchorId="541F6BF5" wp14:editId="547D73F7">
          <wp:extent cx="5760720" cy="127825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9D7EEA" w14:textId="77777777" w:rsidR="00662AB3" w:rsidRDefault="00662AB3">
      <w:pPr>
        <w:spacing w:after="0" w:line="240" w:lineRule="auto"/>
      </w:pPr>
      <w:r>
        <w:separator/>
      </w:r>
    </w:p>
  </w:footnote>
  <w:footnote w:type="continuationSeparator" w:id="0">
    <w:p w14:paraId="07860969" w14:textId="77777777" w:rsidR="00662AB3" w:rsidRDefault="00662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0E4CF"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786109">
      <w:t>04</w:t>
    </w:r>
    <w:r w:rsidR="00A108C6">
      <w:t>9</w:t>
    </w:r>
    <w:r w:rsidRPr="003F1F4C">
      <w:rPr>
        <w:rFonts w:ascii="Garamond" w:hAnsi="Garamond" w:cs="Palatino Linotype"/>
        <w:color w:val="000000"/>
      </w:rPr>
      <w:t xml:space="preserve"> (</w:t>
    </w:r>
    <w:r>
      <w:rPr>
        <w:rFonts w:ascii="Garamond" w:hAnsi="Garamond" w:cs="Palatino Linotype"/>
        <w:color w:val="000000"/>
      </w:rPr>
      <w:t>dále jen „Smlouva“)</w:t>
    </w:r>
  </w:p>
  <w:p w14:paraId="5D36CD90"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B3F83" w14:textId="77777777" w:rsidR="008A6FC9" w:rsidRDefault="007E7D43">
    <w:pPr>
      <w:pStyle w:val="Zhlav"/>
    </w:pPr>
    <w:r>
      <w:rPr>
        <w:rFonts w:ascii="Garamond" w:hAnsi="Garamond"/>
        <w:noProof/>
        <w:sz w:val="32"/>
        <w:szCs w:val="36"/>
      </w:rPr>
      <w:drawing>
        <wp:inline distT="0" distB="0" distL="0" distR="0" wp14:anchorId="6D82F60C" wp14:editId="542615CE">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enforcement="1" w:cryptProviderType="rsaAES" w:cryptAlgorithmClass="hash" w:cryptAlgorithmType="typeAny" w:cryptAlgorithmSid="14" w:cryptSpinCount="100000" w:hash="2B0Kj2FuR+W0+uOB2T1oWpeDeAALQ7Cg4zR6nO0TvVui7YDsDMrNQQK3syJ9VBjmFIhbvRwgKMiEFo6bH0sw2Q==" w:salt="nzIvC0Ptg74TCSR6uFil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36524C"/>
    <w:rsid w:val="003F1F4C"/>
    <w:rsid w:val="005423AE"/>
    <w:rsid w:val="005B51C3"/>
    <w:rsid w:val="006074CE"/>
    <w:rsid w:val="00662AB3"/>
    <w:rsid w:val="00676EFB"/>
    <w:rsid w:val="00786109"/>
    <w:rsid w:val="007E7D43"/>
    <w:rsid w:val="008A6FC9"/>
    <w:rsid w:val="00904C73"/>
    <w:rsid w:val="00940EE1"/>
    <w:rsid w:val="009A3340"/>
    <w:rsid w:val="009F3B5A"/>
    <w:rsid w:val="00A108C6"/>
    <w:rsid w:val="00B54615"/>
    <w:rsid w:val="00BA6F3C"/>
    <w:rsid w:val="00CC5907"/>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ACB57"/>
  <w15:docId w15:val="{7F7DA611-BA73-4876-9734-D83D224D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2GKOgH2tdj4lrLw4yv/hD9zIRplkALbfZpFd0HDABpI=</DigestValue>
    </Reference>
    <Reference Type="http://www.w3.org/2000/09/xmldsig#Object" URI="#idOfficeObject">
      <DigestMethod Algorithm="http://www.w3.org/2001/04/xmlenc#sha256"/>
      <DigestValue>2KReULD6D3256ceL7LHyt4VNziV26Gj4sBDf4ozeo1s=</DigestValue>
    </Reference>
    <Reference Type="http://uri.etsi.org/01903#SignedProperties" URI="#idSignedProperties">
      <Transforms>
        <Transform Algorithm="http://www.w3.org/TR/2001/REC-xml-c14n-20010315"/>
      </Transforms>
      <DigestMethod Algorithm="http://www.w3.org/2001/04/xmlenc#sha256"/>
      <DigestValue>7k1u3wUoqGM4ky3KLKaArQ/ET114v8aUKca0cUHKjV8=</DigestValue>
    </Reference>
  </SignedInfo>
  <SignatureValue>gc/Qi8ZRuuwBRyQgbs362BSIcliNGFa+S96sZmGuhSQzUKJgg6StqpeEPZ/VDF2AKP3VE6yJW5Ub
RnVexuvkMXGwoYxZ+eGq0kjf4Gj2qB7HAVvLYrfj4lRKUZul2li/h5xzHNpydkNM94Mv9+fRF/5M
VIpSqjlHHRRnP2alIm2p+l2Hm+T+FVYsYotvMaAVUD+b5dGI2yz49KSjueRNhj2fwNRpefqJvfc1
OP8Z3h4sJiE2N6HrAOjFNOMwmdOe//zx/tpDpNJLsj63M/A3AOYpayS3tS2aUH/GNfIdkHawlLga
faZTxA6bqINmp3ECcTupd219RP576yI4MkW9YA==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Cjak3zaUiBDDfz4sebbqPVzkRX4QzIWITQZhOV+y4ms=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IcnfH84AIJgjw9jqXeyY0SmjrwscQw2/CAVR8vNFtuI=</DigestValue>
      </Reference>
      <Reference URI="/word/endnotes.xml?ContentType=application/vnd.openxmlformats-officedocument.wordprocessingml.endnotes+xml">
        <DigestMethod Algorithm="http://www.w3.org/2001/04/xmlenc#sha256"/>
        <DigestValue>KjMhSqB88FaOY6KGAaP85nBNw3YwEJcQqpA9pnqdHmk=</DigestValue>
      </Reference>
      <Reference URI="/word/fontTable.xml?ContentType=application/vnd.openxmlformats-officedocument.wordprocessingml.fontTable+xml">
        <DigestMethod Algorithm="http://www.w3.org/2001/04/xmlenc#sha256"/>
        <DigestValue>sNF6WAQUiaQqtwBBPo7wjXmqA8Dfi+fCMV0qCugi9mE=</DigestValue>
      </Reference>
      <Reference URI="/word/footer1.xml?ContentType=application/vnd.openxmlformats-officedocument.wordprocessingml.footer+xml">
        <DigestMethod Algorithm="http://www.w3.org/2001/04/xmlenc#sha256"/>
        <DigestValue>6qYeW/91uUqjXhrG4b016Ub7o1OdTJ5BpdP0MEb7SSU=</DigestValue>
      </Reference>
      <Reference URI="/word/footer2.xml?ContentType=application/vnd.openxmlformats-officedocument.wordprocessingml.footer+xml">
        <DigestMethod Algorithm="http://www.w3.org/2001/04/xmlenc#sha256"/>
        <DigestValue>NjdPh2fi/MOs5IK6R9ZXnNRSW3miitmAW9yFm3jOkLQ=</DigestValue>
      </Reference>
      <Reference URI="/word/footnotes.xml?ContentType=application/vnd.openxmlformats-officedocument.wordprocessingml.footnotes+xml">
        <DigestMethod Algorithm="http://www.w3.org/2001/04/xmlenc#sha256"/>
        <DigestValue>ZwsGZd89bbtxhxWXUJQck7jj68RmCDEAF/sd4zW55F4=</DigestValue>
      </Reference>
      <Reference URI="/word/header1.xml?ContentType=application/vnd.openxmlformats-officedocument.wordprocessingml.header+xml">
        <DigestMethod Algorithm="http://www.w3.org/2001/04/xmlenc#sha256"/>
        <DigestValue>jmz1qPEXCNNqeVYp9fWqXf9/FPDNzLQDvhpR27NpK+c=</DigestValue>
      </Reference>
      <Reference URI="/word/header2.xml?ContentType=application/vnd.openxmlformats-officedocument.wordprocessingml.header+xml">
        <DigestMethod Algorithm="http://www.w3.org/2001/04/xmlenc#sha256"/>
        <DigestValue>qD7cmliIDhU4jYI7fGoe8eyrZ16qXncIhtjKiSpcbZI=</DigestValue>
      </Reference>
      <Reference URI="/word/media/image1.png?ContentType=image/png">
        <DigestMethod Algorithm="http://www.w3.org/2001/04/xmlenc#sha256"/>
        <DigestValue>eLc0t822NDNmNMcFEKH8suJCGpSUwpQGuYSCR733X2g=</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people.xml?ContentType=application/vnd.openxmlformats-officedocument.wordprocessingml.people+xml">
        <DigestMethod Algorithm="http://www.w3.org/2001/04/xmlenc#sha256"/>
        <DigestValue>4MkXEGYyTOgPULKNbaEudV4CbI/SEKQUXXR8DoqTuFo=</DigestValue>
      </Reference>
      <Reference URI="/word/settings.xml?ContentType=application/vnd.openxmlformats-officedocument.wordprocessingml.settings+xml">
        <DigestMethod Algorithm="http://www.w3.org/2001/04/xmlenc#sha256"/>
        <DigestValue>hpFTHNFyiEVPgeWocg0ayxBBG/SmwVbAQQoEohHomYw=</DigestValue>
      </Reference>
      <Reference URI="/word/styles.xml?ContentType=application/vnd.openxmlformats-officedocument.wordprocessingml.styles+xml">
        <DigestMethod Algorithm="http://www.w3.org/2001/04/xmlenc#sha256"/>
        <DigestValue>fzkgxG1WB4rBwLkMHMFASylaegFyCQShiXOkX5pxn84=</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2021-03-05T12:00:32Z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16.0.13628/22</OfficeVersion>
          <ApplicationVersion>16.0.13628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2021-03-05T12:00:32Z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Y4l+ur2qbA6tpgPuqWV0uUQN4sI=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PL7w5HyRNVJyYW63+bBjk6hisDI=</DigestValue>
    </Reference>
  </SignedInfo>
  <SignatureValue>asaEDU2Zi8g9UBwvbDzNtF0DOMuzfI3kFKGHbAD/U3HSx0qAJfjMK41bLrqkaFFMXcVIaJMZsko9
ggyNfY67RN0MMCPgR0Z2XLt7JeIm7HoQ06xHKIulGE+2UcIkDlMA73n8DCUHZJ+1/hvhLssiJXG5
N9TbIn+5gjOdrph38p0tayDUhNgvVWnTRJYgWWcWMYyt8zJw64LqF1BholdOQYpRA4AMEM3ANvqO
VIJEwVpI2/NGKs6NUDzPRtby+SN/OsB3/BuQ8QHKpmYjZAe3+mnc3vZ+P1K2wzuyVVYl9y8MHouG
pGum5CNn80Zm5sk3u+NicxOsxUPLPz4N0HhrMQ==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theme/theme1.xml?ContentType=application/vnd.openxmlformats-officedocument.theme+xml">
        <DigestMethod Algorithm="http://www.w3.org/2000/09/xmldsig#sha1"/>
        <DigestValue>hyHwqWOnX7jVulYOe1ZS/55k3ss=</DigestValue>
      </Reference>
      <Reference URI="/word/fontTable.xml?ContentType=application/vnd.openxmlformats-officedocument.wordprocessingml.fontTable+xml">
        <DigestMethod Algorithm="http://www.w3.org/2000/09/xmldsig#sha1"/>
        <DigestValue>94VM7+kambDG5KpoO9MNp8JkCQk=</DigestValue>
      </Reference>
      <Reference URI="/word/footer2.xml?ContentType=application/vnd.openxmlformats-officedocument.wordprocessingml.footer+xml">
        <DigestMethod Algorithm="http://www.w3.org/2000/09/xmldsig#sha1"/>
        <DigestValue>GlgaM/s1tWR7jO4CMLWHuYTJMZs=</DigestValue>
      </Reference>
      <Reference URI="/word/numbering.xml?ContentType=application/vnd.openxmlformats-officedocument.wordprocessingml.numbering+xml">
        <DigestMethod Algorithm="http://www.w3.org/2000/09/xmldsig#sha1"/>
        <DigestValue>uzTNzL5vgI4O8rc3PbxMJu75cLs=</DigestValue>
      </Reference>
      <Reference URI="/word/media/image1.png?ContentType=image/png">
        <DigestMethod Algorithm="http://www.w3.org/2000/09/xmldsig#sha1"/>
        <DigestValue>HBsUtzG/HORfbeQfxuoBhg7OCIQ=</DigestValue>
      </Reference>
      <Reference URI="/word/media/image2.png?ContentType=image/png">
        <DigestMethod Algorithm="http://www.w3.org/2000/09/xmldsig#sha1"/>
        <DigestValue>TlxFReX7IbUkNQ2WIRVJF6bt2cg=</DigestValue>
      </Reference>
      <Reference URI="/word/header2.xml?ContentType=application/vnd.openxmlformats-officedocument.wordprocessingml.header+xml">
        <DigestMethod Algorithm="http://www.w3.org/2000/09/xmldsig#sha1"/>
        <DigestValue>Ygs9ad65krY4yBZLz1iEjjx2ODw=</DigestValue>
      </Reference>
      <Reference URI="/word/styles.xml?ContentType=application/vnd.openxmlformats-officedocument.wordprocessingml.styles+xml">
        <DigestMethod Algorithm="http://www.w3.org/2000/09/xmldsig#sha1"/>
        <DigestValue>QeSSuKNCn32zM0+se37UuTqVG60=</DigestValue>
      </Reference>
      <Reference URI="/word/footer1.xml?ContentType=application/vnd.openxmlformats-officedocument.wordprocessingml.footer+xml">
        <DigestMethod Algorithm="http://www.w3.org/2000/09/xmldsig#sha1"/>
        <DigestValue>386cTV4mNnbKb7Vu7z49RLfGEpk=</DigestValue>
      </Reference>
      <Reference URI="/word/document.xml?ContentType=application/vnd.openxmlformats-officedocument.wordprocessingml.document.main+xml">
        <DigestMethod Algorithm="http://www.w3.org/2000/09/xmldsig#sha1"/>
        <DigestValue>XF+EVFC2almv3uu+t6DK2CL1ZWU=</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xycRy8D9Wpymeq51Vg61gEgzwyw=</DigestValue>
      </Reference>
      <Reference URI="/word/endnotes.xml?ContentType=application/vnd.openxmlformats-officedocument.wordprocessingml.endnotes+xml">
        <DigestMethod Algorithm="http://www.w3.org/2000/09/xmldsig#sha1"/>
        <DigestValue>nSZHgA6r4SA+1wLKDunVntZBKik=</DigestValue>
      </Reference>
      <Reference URI="/word/header1.xml?ContentType=application/vnd.openxmlformats-officedocument.wordprocessingml.header+xml">
        <DigestMethod Algorithm="http://www.w3.org/2000/09/xmldsig#sha1"/>
        <DigestValue>kfyzpLVM9ZPNYd1sDOyobufek70=</DigestValue>
      </Reference>
      <Reference URI="/word/settings.xml?ContentType=application/vnd.openxmlformats-officedocument.wordprocessingml.settings+xml">
        <DigestMethod Algorithm="http://www.w3.org/2000/09/xmldsig#sha1"/>
        <DigestValue>uWSeMuqGs5yu5qkgb85D0utdVc4=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foot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UCRwZpNHUBjQ131h59wTIv1jTWw=</DigestValue>
      </Reference>
    </Manifest>
    <SignatureProperties>
      <SignatureProperty Id="idSignatureTime" Target="#idPackageSignature">
        <mdssi:SignatureTime>
          <mdssi:Format>YYYY-MM-DDThh:mm:ssTZD</mdssi:Format>
          <mdssi:Value>2021-03-18T09:22:23Z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2021-03-18T09:22:23Z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27</TotalTime>
  <Pages>8</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15</cp:revision>
  <dcterms:created xsi:type="dcterms:W3CDTF">2021-01-28T09:46:00Z</dcterms:created>
  <dcterms:modified xsi:type="dcterms:W3CDTF">2021-03-05T09:29:00Z</dcterms:modified>
</cp:coreProperties>
</file>