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69B9F1"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D5EBD">
        <w:rPr>
          <w:rFonts w:ascii="Garamond" w:hAnsi="Garamond" w:cs="Arial"/>
          <w:b/>
          <w:bCs/>
          <w:sz w:val="28"/>
          <w:szCs w:val="28"/>
        </w:rPr>
        <w:t>009</w:t>
      </w:r>
      <w:r>
        <w:rPr>
          <w:rFonts w:ascii="Garamond" w:hAnsi="Garamond" w:cs="Arial"/>
          <w:b/>
          <w:bCs/>
          <w:sz w:val="28"/>
          <w:szCs w:val="28"/>
        </w:rPr>
        <w:t>-2021“</w:t>
      </w:r>
    </w:p>
    <w:p w14:paraId="120F1B89"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68A00719"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E3D29FD" w14:textId="4530E0CD"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6D5EBD">
        <w:rPr>
          <w:rFonts w:ascii="Garamond" w:hAnsi="Garamond" w:cs="Palatino Linotype"/>
          <w:color w:val="000000"/>
          <w:sz w:val="20"/>
          <w:szCs w:val="20"/>
        </w:rPr>
        <w:t xml:space="preserve">44 </w:t>
      </w:r>
      <w:r>
        <w:rPr>
          <w:rFonts w:ascii="Garamond" w:hAnsi="Garamond" w:cs="Palatino Linotype"/>
          <w:color w:val="000000"/>
          <w:sz w:val="20"/>
          <w:szCs w:val="20"/>
        </w:rPr>
        <w:t xml:space="preserve">Číslo smlouvy dodavatele: </w:t>
      </w:r>
      <w:r>
        <w:rPr>
          <w:rFonts w:ascii="Garamond" w:hAnsi="Garamond" w:cs="Arial"/>
          <w:sz w:val="20"/>
          <w:szCs w:val="20"/>
        </w:rPr>
        <w:t>[</w:t>
      </w:r>
      <w:permStart w:id="1646002494" w:edGrp="everyone"/>
      <w:r>
        <w:rPr>
          <w:rStyle w:val="Znakapoznpodarou"/>
          <w:rFonts w:ascii="Garamond" w:hAnsi="Garamond"/>
          <w:sz w:val="20"/>
          <w:szCs w:val="20"/>
        </w:rPr>
        <w:footnoteReference w:id="1"/>
      </w:r>
      <w:r>
        <w:rPr>
          <w:rFonts w:ascii="Garamond" w:hAnsi="Garamond" w:cs="Arial"/>
          <w:sz w:val="20"/>
          <w:szCs w:val="20"/>
        </w:rPr>
        <w:t>]</w:t>
      </w:r>
      <w:permEnd w:id="1646002494"/>
    </w:p>
    <w:p w14:paraId="6B80BBE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44B67E51"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818AFC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61C7B0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DA785B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EC0B73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2415947"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00AB749" w14:textId="6E9B4DD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10247360" w:edGrp="everyone"/>
      <w:r>
        <w:rPr>
          <w:rFonts w:ascii="Garamond" w:hAnsi="Garamond" w:cs="Arial"/>
          <w:sz w:val="20"/>
          <w:szCs w:val="20"/>
        </w:rPr>
        <w:t>[</w:t>
      </w:r>
      <w:proofErr w:type="spellStart"/>
      <w:r w:rsidR="00EE5746" w:rsidRPr="00EE5746">
        <w:t>Axes</w:t>
      </w:r>
      <w:proofErr w:type="spellEnd"/>
      <w:r w:rsidR="00EE5746" w:rsidRPr="00EE5746">
        <w:t xml:space="preserve"> </w:t>
      </w:r>
      <w:proofErr w:type="spellStart"/>
      <w:r w:rsidR="00EE5746" w:rsidRPr="00EE5746">
        <w:t>Computers</w:t>
      </w:r>
      <w:proofErr w:type="spellEnd"/>
      <w:r w:rsidR="00EE5746" w:rsidRPr="00EE5746">
        <w:t xml:space="preserve"> s.r.o.</w:t>
      </w:r>
      <w:r>
        <w:rPr>
          <w:rFonts w:ascii="Garamond" w:hAnsi="Garamond" w:cs="Arial"/>
          <w:sz w:val="20"/>
          <w:szCs w:val="20"/>
        </w:rPr>
        <w:t>]</w:t>
      </w:r>
      <w:permEnd w:id="1010247360"/>
    </w:p>
    <w:p w14:paraId="562631BB" w14:textId="1AAB91B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65631178" w:edGrp="everyone"/>
      <w:r>
        <w:rPr>
          <w:rFonts w:ascii="Garamond" w:hAnsi="Garamond" w:cs="Arial"/>
          <w:sz w:val="20"/>
          <w:szCs w:val="20"/>
        </w:rPr>
        <w:t>[</w:t>
      </w:r>
      <w:r w:rsidR="00EE5746" w:rsidRPr="00EE5746">
        <w:t>Kollárova 2116/1, 301 00 Plzeň</w:t>
      </w:r>
      <w:r>
        <w:rPr>
          <w:rFonts w:ascii="Garamond" w:hAnsi="Garamond" w:cs="Arial"/>
          <w:sz w:val="20"/>
          <w:szCs w:val="20"/>
        </w:rPr>
        <w:t>]</w:t>
      </w:r>
      <w:permEnd w:id="1765631178"/>
    </w:p>
    <w:p w14:paraId="124EA4FC" w14:textId="6AE944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29985943" w:edGrp="everyone"/>
      <w:r>
        <w:rPr>
          <w:rFonts w:ascii="Garamond" w:hAnsi="Garamond" w:cs="Arial"/>
          <w:sz w:val="20"/>
          <w:szCs w:val="20"/>
        </w:rPr>
        <w:t>[</w:t>
      </w:r>
      <w:r w:rsidR="00EE5746" w:rsidRPr="00EE5746">
        <w:t>Mgr. Jiřím Blažkem, jednatelem</w:t>
      </w:r>
      <w:r>
        <w:rPr>
          <w:rFonts w:ascii="Garamond" w:hAnsi="Garamond" w:cs="Arial"/>
          <w:sz w:val="20"/>
          <w:szCs w:val="20"/>
        </w:rPr>
        <w:t>]</w:t>
      </w:r>
      <w:permEnd w:id="1729985943"/>
    </w:p>
    <w:p w14:paraId="6E1C070D" w14:textId="4E1219E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34013001" w:edGrp="everyone"/>
      <w:r>
        <w:rPr>
          <w:rFonts w:ascii="Garamond" w:hAnsi="Garamond" w:cs="Arial"/>
          <w:sz w:val="20"/>
          <w:szCs w:val="20"/>
        </w:rPr>
        <w:t>[</w:t>
      </w:r>
      <w:r w:rsidR="00EE5746" w:rsidRPr="00EE5746">
        <w:t>25232312</w:t>
      </w:r>
      <w:r>
        <w:rPr>
          <w:rFonts w:ascii="Garamond" w:hAnsi="Garamond" w:cs="Arial"/>
          <w:sz w:val="20"/>
          <w:szCs w:val="20"/>
        </w:rPr>
        <w:t>]</w:t>
      </w:r>
      <w:permEnd w:id="534013001"/>
      <w:r>
        <w:rPr>
          <w:rFonts w:ascii="Garamond" w:hAnsi="Garamond" w:cs="Arial"/>
          <w:sz w:val="20"/>
          <w:szCs w:val="20"/>
        </w:rPr>
        <w:tab/>
        <w:t>DIČ:</w:t>
      </w:r>
      <w:r>
        <w:rPr>
          <w:rFonts w:ascii="Garamond" w:hAnsi="Garamond"/>
          <w:sz w:val="20"/>
          <w:szCs w:val="20"/>
        </w:rPr>
        <w:tab/>
      </w:r>
      <w:permStart w:id="1760579972" w:edGrp="everyone"/>
      <w:r>
        <w:rPr>
          <w:rFonts w:ascii="Garamond" w:hAnsi="Garamond" w:cs="Arial"/>
          <w:sz w:val="20"/>
          <w:szCs w:val="20"/>
        </w:rPr>
        <w:t>[</w:t>
      </w:r>
      <w:r w:rsidR="00EE5746" w:rsidRPr="00EE5746">
        <w:t>CZ25232312</w:t>
      </w:r>
      <w:r>
        <w:rPr>
          <w:rFonts w:ascii="Garamond" w:hAnsi="Garamond" w:cs="Arial"/>
          <w:sz w:val="20"/>
          <w:szCs w:val="20"/>
        </w:rPr>
        <w:t>]</w:t>
      </w:r>
      <w:permEnd w:id="1760579972"/>
    </w:p>
    <w:p w14:paraId="44475DB5" w14:textId="5F6340A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99043693" w:edGrp="everyone"/>
      <w:r>
        <w:rPr>
          <w:rFonts w:ascii="Garamond" w:hAnsi="Garamond" w:cs="Arial"/>
          <w:sz w:val="20"/>
          <w:szCs w:val="20"/>
        </w:rPr>
        <w:t>[</w:t>
      </w:r>
      <w:r w:rsidR="00EE5746" w:rsidRPr="00EE5746">
        <w:t>OR Krajského soudu Plzeň</w:t>
      </w:r>
      <w:r>
        <w:rPr>
          <w:rFonts w:ascii="Garamond" w:hAnsi="Garamond" w:cs="Arial"/>
          <w:sz w:val="20"/>
          <w:szCs w:val="20"/>
        </w:rPr>
        <w:t>]</w:t>
      </w:r>
      <w:permEnd w:id="299043693"/>
      <w:r>
        <w:rPr>
          <w:rFonts w:ascii="Garamond" w:hAnsi="Garamond"/>
          <w:sz w:val="20"/>
          <w:szCs w:val="20"/>
        </w:rPr>
        <w:t xml:space="preserve">, oddíl </w:t>
      </w:r>
      <w:r>
        <w:rPr>
          <w:rFonts w:ascii="Garamond" w:hAnsi="Garamond" w:cs="Arial"/>
          <w:sz w:val="20"/>
          <w:szCs w:val="20"/>
        </w:rPr>
        <w:t>[</w:t>
      </w:r>
      <w:permStart w:id="1641050258" w:edGrp="everyone"/>
      <w:r w:rsidR="00EE5746">
        <w:t>C</w:t>
      </w:r>
      <w:permEnd w:id="1641050258"/>
      <w:r>
        <w:rPr>
          <w:rFonts w:ascii="Garamond" w:hAnsi="Garamond" w:cs="Arial"/>
          <w:sz w:val="20"/>
          <w:szCs w:val="20"/>
        </w:rPr>
        <w:t>]</w:t>
      </w:r>
      <w:r>
        <w:rPr>
          <w:rFonts w:ascii="Garamond" w:hAnsi="Garamond"/>
          <w:sz w:val="20"/>
          <w:szCs w:val="20"/>
        </w:rPr>
        <w:t xml:space="preserve">, vložka </w:t>
      </w:r>
      <w:permStart w:id="914047201" w:edGrp="everyone"/>
      <w:r>
        <w:rPr>
          <w:rFonts w:ascii="Garamond" w:hAnsi="Garamond" w:cs="Arial"/>
          <w:sz w:val="20"/>
          <w:szCs w:val="20"/>
        </w:rPr>
        <w:t>[</w:t>
      </w:r>
      <w:r w:rsidR="00EE5746">
        <w:t>11026</w:t>
      </w:r>
      <w:permEnd w:id="914047201"/>
      <w:r>
        <w:rPr>
          <w:rFonts w:ascii="Garamond" w:hAnsi="Garamond" w:cs="Arial"/>
          <w:sz w:val="20"/>
          <w:szCs w:val="20"/>
        </w:rPr>
        <w:t>]</w:t>
      </w:r>
    </w:p>
    <w:p w14:paraId="00E2B67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47E67D8" w14:textId="1A6FC8A5" w:rsidR="008A6FC9" w:rsidRDefault="007E7D43">
      <w:pPr>
        <w:spacing w:after="0" w:line="240" w:lineRule="auto"/>
        <w:ind w:left="567"/>
        <w:jc w:val="both"/>
        <w:rPr>
          <w:rFonts w:ascii="Garamond" w:hAnsi="Garamond" w:cs="Arial"/>
          <w:b/>
          <w:i/>
          <w:sz w:val="20"/>
          <w:szCs w:val="20"/>
        </w:rPr>
      </w:pPr>
      <w:permStart w:id="5530997" w:edGrp="everyone"/>
      <w:r>
        <w:rPr>
          <w:rFonts w:ascii="Garamond" w:hAnsi="Garamond" w:cs="Arial"/>
          <w:sz w:val="20"/>
          <w:szCs w:val="20"/>
        </w:rPr>
        <w:t>[</w:t>
      </w:r>
      <w:r w:rsidR="00EE5746" w:rsidRPr="00EE5746">
        <w:t>Mgr. Jiří Blažek, jednatel</w:t>
      </w:r>
      <w:r>
        <w:rPr>
          <w:rFonts w:ascii="Garamond" w:hAnsi="Garamond" w:cs="Arial"/>
          <w:sz w:val="20"/>
          <w:szCs w:val="20"/>
        </w:rPr>
        <w:t>]</w:t>
      </w:r>
      <w:permEnd w:id="5530997"/>
      <w:r>
        <w:rPr>
          <w:rFonts w:ascii="Garamond" w:hAnsi="Garamond" w:cs="Arial"/>
          <w:sz w:val="20"/>
          <w:szCs w:val="20"/>
        </w:rPr>
        <w:t xml:space="preserve">, e-mail </w:t>
      </w:r>
      <w:permStart w:id="594883150" w:edGrp="everyone"/>
      <w:r>
        <w:rPr>
          <w:rFonts w:ascii="Garamond" w:hAnsi="Garamond" w:cs="Arial"/>
          <w:sz w:val="20"/>
          <w:szCs w:val="20"/>
        </w:rPr>
        <w:t>[</w:t>
      </w:r>
      <w:r w:rsidR="00EE5746" w:rsidRPr="00EE5746">
        <w:t>blazek@axes.cz</w:t>
      </w:r>
      <w:permEnd w:id="594883150"/>
      <w:r>
        <w:rPr>
          <w:rFonts w:ascii="Garamond" w:hAnsi="Garamond" w:cs="Arial"/>
          <w:sz w:val="20"/>
          <w:szCs w:val="20"/>
        </w:rPr>
        <w:t>], tel.: [</w:t>
      </w:r>
      <w:permStart w:id="823881903" w:edGrp="everyone"/>
      <w:r w:rsidR="00EE5746">
        <w:t>377354173</w:t>
      </w:r>
      <w:permEnd w:id="823881903"/>
      <w:r>
        <w:rPr>
          <w:rFonts w:ascii="Garamond" w:hAnsi="Garamond" w:cs="Arial"/>
          <w:sz w:val="20"/>
          <w:szCs w:val="20"/>
        </w:rPr>
        <w:t>] (dále jen „Kontaktní osoba Dodavatele“)</w:t>
      </w:r>
    </w:p>
    <w:p w14:paraId="50628BE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F9F133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4B14720" w14:textId="672B05FF"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94875467" w:edGrp="everyone"/>
      <w:r>
        <w:rPr>
          <w:rFonts w:ascii="Garamond" w:hAnsi="Garamond" w:cs="Arial"/>
          <w:sz w:val="20"/>
          <w:szCs w:val="20"/>
        </w:rPr>
        <w:t>[</w:t>
      </w:r>
      <w:r w:rsidR="0097778C">
        <w:t>42393</w:t>
      </w:r>
      <w:permEnd w:id="594875467"/>
      <w:r>
        <w:rPr>
          <w:rFonts w:ascii="Garamond" w:hAnsi="Garamond" w:cs="Arial"/>
          <w:sz w:val="20"/>
          <w:szCs w:val="20"/>
        </w:rPr>
        <w:t>] Kč bez DPH.</w:t>
      </w:r>
    </w:p>
    <w:p w14:paraId="6002732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908D23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276995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AE6AD3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E904A2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078DFC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82EB96E"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2D51099" w14:textId="77777777">
        <w:trPr>
          <w:trHeight w:val="2007"/>
        </w:trPr>
        <w:tc>
          <w:tcPr>
            <w:tcW w:w="4336" w:type="dxa"/>
          </w:tcPr>
          <w:p w14:paraId="538C7166"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DE737FC"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A5BA7E6" w14:textId="77777777" w:rsidR="008A6FC9" w:rsidRDefault="008A6FC9">
            <w:pPr>
              <w:spacing w:after="0"/>
              <w:jc w:val="both"/>
              <w:rPr>
                <w:rFonts w:ascii="Garamond" w:hAnsi="Garamond"/>
                <w:sz w:val="20"/>
                <w:szCs w:val="20"/>
              </w:rPr>
            </w:pPr>
          </w:p>
          <w:p w14:paraId="6944E4DD" w14:textId="77777777" w:rsidR="008A6FC9" w:rsidRDefault="007E7D43">
            <w:pPr>
              <w:spacing w:after="0"/>
              <w:jc w:val="both"/>
              <w:rPr>
                <w:rFonts w:ascii="Garamond" w:hAnsi="Garamond"/>
                <w:sz w:val="20"/>
                <w:szCs w:val="20"/>
              </w:rPr>
            </w:pPr>
            <w:r>
              <w:rPr>
                <w:rFonts w:ascii="Garamond" w:hAnsi="Garamond"/>
                <w:sz w:val="20"/>
                <w:szCs w:val="20"/>
              </w:rPr>
              <w:t>-----------------------------------------------</w:t>
            </w:r>
          </w:p>
          <w:p w14:paraId="130CE8FA"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1526781"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159B1E9" w14:textId="77777777" w:rsidR="008A6FC9" w:rsidRDefault="007E7D43">
            <w:pPr>
              <w:spacing w:after="0"/>
              <w:jc w:val="both"/>
              <w:rPr>
                <w:rFonts w:ascii="Garamond" w:hAnsi="Garamond"/>
                <w:sz w:val="20"/>
                <w:szCs w:val="20"/>
              </w:rPr>
            </w:pPr>
            <w:r>
              <w:rPr>
                <w:rFonts w:ascii="Garamond" w:hAnsi="Garamond"/>
                <w:sz w:val="20"/>
                <w:szCs w:val="20"/>
              </w:rPr>
              <w:t>rektor</w:t>
            </w:r>
          </w:p>
          <w:p w14:paraId="690AD67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5FD179A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233ECDC"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D125F75" w14:textId="77777777" w:rsidR="008A6FC9" w:rsidRDefault="008A6FC9">
            <w:pPr>
              <w:spacing w:after="0"/>
              <w:jc w:val="both"/>
              <w:rPr>
                <w:rFonts w:ascii="Garamond" w:hAnsi="Garamond"/>
                <w:sz w:val="20"/>
                <w:szCs w:val="20"/>
              </w:rPr>
            </w:pPr>
          </w:p>
          <w:p w14:paraId="64E4D36F"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990488E" w14:textId="0763E0C2" w:rsidR="008A6FC9" w:rsidRDefault="007E7D43">
            <w:pPr>
              <w:spacing w:after="0"/>
              <w:jc w:val="both"/>
              <w:rPr>
                <w:rFonts w:ascii="Garamond" w:hAnsi="Garamond"/>
                <w:i/>
                <w:sz w:val="20"/>
                <w:szCs w:val="20"/>
              </w:rPr>
            </w:pPr>
            <w:r>
              <w:rPr>
                <w:rFonts w:ascii="Garamond" w:hAnsi="Garamond"/>
                <w:sz w:val="20"/>
                <w:szCs w:val="20"/>
              </w:rPr>
              <w:t>[</w:t>
            </w:r>
            <w:permStart w:id="581119439" w:edGrp="everyone"/>
            <w:proofErr w:type="spellStart"/>
            <w:r w:rsidR="00EE5746" w:rsidRPr="00EE5746">
              <w:t>Axes</w:t>
            </w:r>
            <w:proofErr w:type="spellEnd"/>
            <w:r w:rsidR="00EE5746" w:rsidRPr="00EE5746">
              <w:t xml:space="preserve"> </w:t>
            </w:r>
            <w:proofErr w:type="spellStart"/>
            <w:r w:rsidR="00EE5746" w:rsidRPr="00EE5746">
              <w:t>Computers</w:t>
            </w:r>
            <w:proofErr w:type="spellEnd"/>
            <w:r w:rsidR="00EE5746" w:rsidRPr="00EE5746">
              <w:t xml:space="preserve"> s.r.o.</w:t>
            </w:r>
            <w:r>
              <w:rPr>
                <w:rFonts w:ascii="Garamond" w:hAnsi="Garamond"/>
                <w:sz w:val="20"/>
                <w:szCs w:val="20"/>
              </w:rPr>
              <w:t>]</w:t>
            </w:r>
          </w:p>
          <w:p w14:paraId="6F3C3365" w14:textId="349C6F44" w:rsidR="008A6FC9" w:rsidRDefault="007E7D43">
            <w:pPr>
              <w:spacing w:after="0"/>
              <w:jc w:val="both"/>
              <w:rPr>
                <w:rFonts w:ascii="Garamond" w:hAnsi="Garamond"/>
                <w:i/>
                <w:sz w:val="20"/>
                <w:szCs w:val="20"/>
              </w:rPr>
            </w:pPr>
            <w:r>
              <w:rPr>
                <w:rFonts w:ascii="Garamond" w:hAnsi="Garamond"/>
                <w:sz w:val="20"/>
                <w:szCs w:val="20"/>
              </w:rPr>
              <w:t>[</w:t>
            </w:r>
            <w:r w:rsidR="00EE5746" w:rsidRPr="00EE5746">
              <w:t>Mgr. Jiří Blažek, jednatel</w:t>
            </w:r>
            <w:permEnd w:id="581119439"/>
            <w:r>
              <w:rPr>
                <w:rFonts w:ascii="Garamond" w:hAnsi="Garamond"/>
                <w:sz w:val="20"/>
                <w:szCs w:val="20"/>
              </w:rPr>
              <w:t>]</w:t>
            </w:r>
          </w:p>
          <w:p w14:paraId="738C924A"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AB730"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182A52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C066E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DC0B0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43DD0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2772BA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0D1C15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9F2F82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0925D57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B7A268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824875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C6827C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2CC13E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A25623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7366A4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D9898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22193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D2717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FCD3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EDB40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C3602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EF89A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247AB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28FBC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F479D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96032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A901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1619F43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A0F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8EE02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DE448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9BAF4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42FC0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0"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70AFE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BE1B3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CB85E7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80D56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2C985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8088C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B0814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FF99B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5CF18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4F362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8128E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AF4FE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3DF4D3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8A336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878BE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B3B3C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8F7E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E0585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4D0B8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634709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4CFA6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D25C5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D07C40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2DF8EA6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1448C5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DC8BE2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9346C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B2AFF5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B91954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B179562"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2CAC857"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8746F4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5DD96B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0EBC38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FB7B0E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509AE7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F76BA8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8DDFEB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7829FF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9403BA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03E070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69FA32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543F22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AAE99B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74BD48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324163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A75A63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E7611C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93E31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E7AE7B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C18C1A2"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CC94661"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09DF1F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658A55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1CACF5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805940"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2ECCBA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14CE88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E818BB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AD9AAF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B7FD9F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2DA6AE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0439E9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D27168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F987B43"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7BD740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A18532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23BFF7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2C4B73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FB5DF9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F50AF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565D7C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F13296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D28654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1C14CC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FAC145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794119C"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67471A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C37ECC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88460F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988E48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3B4187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F1B45C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51A8A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BBF1CB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9ACBD7" w14:textId="77777777" w:rsidR="003C4E14" w:rsidRDefault="003C4E14">
      <w:pPr>
        <w:spacing w:after="0" w:line="240" w:lineRule="auto"/>
      </w:pPr>
      <w:r>
        <w:separator/>
      </w:r>
    </w:p>
  </w:endnote>
  <w:endnote w:type="continuationSeparator" w:id="0">
    <w:p w14:paraId="25E10F3B" w14:textId="77777777" w:rsidR="003C4E14" w:rsidRDefault="003C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BCF4AA" w14:textId="77777777" w:rsidR="003C4E14" w:rsidRDefault="003C4E14">
      <w:pPr>
        <w:spacing w:after="0" w:line="240" w:lineRule="auto"/>
      </w:pPr>
      <w:r>
        <w:separator/>
      </w:r>
    </w:p>
  </w:footnote>
  <w:footnote w:type="continuationSeparator" w:id="0">
    <w:p w14:paraId="3EE42E9D" w14:textId="77777777" w:rsidR="003C4E14" w:rsidRDefault="003C4E14">
      <w:pPr>
        <w:spacing w:after="0" w:line="240" w:lineRule="auto"/>
      </w:pPr>
      <w:r>
        <w:continuationSeparator/>
      </w:r>
    </w:p>
  </w:footnote>
  <w:footnote w:id="1">
    <w:p w14:paraId="4291142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97F09"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6D5EBD">
      <w:rPr>
        <w:rFonts w:ascii="Garamond" w:hAnsi="Garamond" w:cs="Palatino Linotype"/>
        <w:color w:val="000000"/>
      </w:rPr>
      <w:t>044</w:t>
    </w:r>
    <w:r w:rsidR="0042766D">
      <w:rPr>
        <w:rFonts w:ascii="Garamond" w:hAnsi="Garamond" w:cs="Palatino Linotype"/>
        <w:color w:val="000000"/>
      </w:rPr>
      <w:t xml:space="preserve">  </w:t>
    </w:r>
    <w:r w:rsidR="003B78E7">
      <w:rPr>
        <w:rFonts w:ascii="Garamond" w:hAnsi="Garamond" w:cs="Palatino Linotype"/>
        <w:color w:val="000000"/>
      </w:rPr>
      <w:t>(</w:t>
    </w:r>
    <w:r>
      <w:rPr>
        <w:rFonts w:ascii="Garamond" w:hAnsi="Garamond" w:cs="Palatino Linotype"/>
        <w:color w:val="000000"/>
      </w:rPr>
      <w:t>dále jen „Smlouva“)</w:t>
    </w:r>
  </w:p>
  <w:p w14:paraId="21AB5D74"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65E25" w14:textId="77777777" w:rsidR="008A6FC9" w:rsidRDefault="007E7D43">
    <w:pPr>
      <w:pStyle w:val="Zhlav"/>
    </w:pPr>
    <w:r>
      <w:rPr>
        <w:rFonts w:ascii="Garamond" w:hAnsi="Garamond"/>
        <w:noProof/>
        <w:sz w:val="32"/>
        <w:szCs w:val="36"/>
      </w:rPr>
      <w:drawing>
        <wp:inline distT="0" distB="0" distL="0" distR="0" wp14:anchorId="3664D9C2" wp14:editId="5602C01E">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Full" w:cryptAlgorithmClass="hash" w:cryptAlgorithmType="typeAny" w:cryptAlgorithmSid="4" w:cryptSpinCount="100000" w:hash="XxxlRBGnRlsFEMa2JCzoRHFxnps=" w:salt="m2h3aDxM5OmWRqFR8y+AT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232FF2"/>
    <w:rsid w:val="002F2585"/>
    <w:rsid w:val="003B78E7"/>
    <w:rsid w:val="003C4E14"/>
    <w:rsid w:val="0042766D"/>
    <w:rsid w:val="005423AE"/>
    <w:rsid w:val="005B51C3"/>
    <w:rsid w:val="00676EFB"/>
    <w:rsid w:val="006A43F8"/>
    <w:rsid w:val="006C04FE"/>
    <w:rsid w:val="006D5EBD"/>
    <w:rsid w:val="007E7D43"/>
    <w:rsid w:val="008A6FC9"/>
    <w:rsid w:val="00904C73"/>
    <w:rsid w:val="0092774D"/>
    <w:rsid w:val="00940EE1"/>
    <w:rsid w:val="0097778C"/>
    <w:rsid w:val="009A3340"/>
    <w:rsid w:val="009F3B5A"/>
    <w:rsid w:val="00A858BB"/>
    <w:rsid w:val="00B54615"/>
    <w:rsid w:val="00B82C88"/>
    <w:rsid w:val="00D111A7"/>
    <w:rsid w:val="00D759E2"/>
    <w:rsid w:val="00D77E6A"/>
    <w:rsid w:val="00DA759D"/>
    <w:rsid w:val="00DD4F45"/>
    <w:rsid w:val="00DE67F2"/>
    <w:rsid w:val="00DF388E"/>
    <w:rsid w:val="00E735FF"/>
    <w:rsid w:val="00EE5746"/>
    <w:rsid w:val="00F141B2"/>
    <w:rsid w:val="00FE38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E42EB"/>
  <w15:docId w15:val="{CD4A642F-2A46-43B3-857D-6998E22BC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HSL1FdAtKp0VJ5ru1KmU47H6iztMgTpXmBqeD/F1jbU=</DigestValue>
    </Reference>
    <Reference Type="http://www.w3.org/2000/09/xmldsig#Object" URI="#idOfficeObject">
      <DigestMethod Algorithm="http://www.w3.org/2001/04/xmlenc#sha256"/>
      <DigestValue>2KReULD6D3256ceL7LHyt4VNziV26Gj4sBDf4ozeo1s=</DigestValue>
    </Reference>
    <Reference Type="http://uri.etsi.org/01903#SignedProperties" URI="#idSignedProperties">
      <Transforms>
        <Transform Algorithm="http://www.w3.org/TR/2001/REC-xml-c14n-20010315"/>
      </Transforms>
      <DigestMethod Algorithm="http://www.w3.org/2001/04/xmlenc#sha256"/>
      <DigestValue>G/u4lp4LAOp9AczQcECq6Z9OkdkJf/47WQGgkScXqGg=</DigestValue>
    </Reference>
  </SignedInfo>
  <SignatureValue>hDavgxIX9kIPMZZPj0Ycv+srdDAFCBTRuLz1UwBmf8l45YmIRH3WcuRbNi/KDUVw+YjpRq1a4t3I
HzLMwA0149HqdYfMbOnqON6miUH0VRFNLaBBXVIDQ/ON8rUEDsM+r4fVh3J6d47SMHVjFCqkNt8q
MoiYRfVLDOvB7eK/vDq/BJ69SkwRolR0gukyljeQDcP57lvnCzP0EvI6ng9tSw0+b7lZD0kRroJ0
vQb4gMMz570ctrsk/EtgzboQnjrSqKi2Aa0ZRKeBbRRo0qykAmn4++B4fW8enWCAAD6UuciJhXkl
/XJwO9O4ltJMguVm41ixEhaT5yTWud4T/eHcaQ==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Ct0/mMyN8UQrKEkSHcv8gLecAq4+JLTJDSgqrkE3qeU=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jxY8aehFB99C3xyIJ7h9zxpdqcf3qzL+gYjqvAGixUs=</DigestValue>
      </Reference>
      <Reference URI="/word/endnotes.xml?ContentType=application/vnd.openxmlformats-officedocument.wordprocessingml.endnotes+xml">
        <DigestMethod Algorithm="http://www.w3.org/2001/04/xmlenc#sha256"/>
        <DigestValue>kwEfDEyJpH+UFY9+AJArWLyZEF4815xsePG1uIxoqz0=</DigestValue>
      </Reference>
      <Reference URI="/word/fontTable.xml?ContentType=application/vnd.openxmlformats-officedocument.wordprocessingml.fontTable+xml">
        <DigestMethod Algorithm="http://www.w3.org/2001/04/xmlenc#sha256"/>
        <DigestValue>sNF6WAQUiaQqtwBBPo7wjXmqA8Dfi+fCMV0qCugi9mE=</DigestValue>
      </Reference>
      <Reference URI="/word/footnotes.xml?ContentType=application/vnd.openxmlformats-officedocument.wordprocessingml.footnotes+xml">
        <DigestMethod Algorithm="http://www.w3.org/2001/04/xmlenc#sha256"/>
        <DigestValue>AnRCONiEy7Dd4gQJLk3amgiGmn5g9j+loOkvbIkYCq0=</DigestValue>
      </Reference>
      <Reference URI="/word/header1.xml?ContentType=application/vnd.openxmlformats-officedocument.wordprocessingml.header+xml">
        <DigestMethod Algorithm="http://www.w3.org/2001/04/xmlenc#sha256"/>
        <DigestValue>7nVJE37p1F3d5i0HqJ7GdE172Nix8MNe4MRcK5VtKFk=</DigestValue>
      </Reference>
      <Reference URI="/word/header2.xml?ContentType=application/vnd.openxmlformats-officedocument.wordprocessingml.header+xml">
        <DigestMethod Algorithm="http://www.w3.org/2001/04/xmlenc#sha256"/>
        <DigestValue>YnTvmluT6NUR1Hg/TCzKG/wB1u3d5fBORsbq04LinSo=</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7AfTurVXsSrsvJMWXcR2idF6W2cEV7DZAXgzFKY5B7s=</DigestValue>
      </Reference>
      <Reference URI="/word/people.xml?ContentType=application/vnd.openxmlformats-officedocument.wordprocessingml.people+xml">
        <DigestMethod Algorithm="http://www.w3.org/2001/04/xmlenc#sha256"/>
        <DigestValue>4MkXEGYyTOgPULKNbaEudV4CbI/SEKQUXXR8DoqTuFo=</DigestValue>
      </Reference>
      <Reference URI="/word/settings.xml?ContentType=application/vnd.openxmlformats-officedocument.wordprocessingml.settings+xml">
        <DigestMethod Algorithm="http://www.w3.org/2001/04/xmlenc#sha256"/>
        <DigestValue>0KJgnH/KxSZ1PFOER3bIhpDeX0HmReq5+UvjtfESUOI=</DigestValue>
      </Reference>
      <Reference URI="/word/styles.xml?ContentType=application/vnd.openxmlformats-officedocument.wordprocessingml.styles+xml">
        <DigestMethod Algorithm="http://www.w3.org/2001/04/xmlenc#sha256"/>
        <DigestValue>q8DRPW/sn9epLYXHmMfHNCeTwdLjLiTXzKzE9oedqno=</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T1Mz5k+gWHfvzMCSnVuToLMnLKZgNmAUGvu5YJcgQIQ=</DigestValue>
      </Reference>
    </Manifest>
    <SignatureProperties>
      <SignatureProperty Id="idSignatureTime" Target="#idPackageSignature">
        <mdssi:SignatureTime xmlns:mdssi="http://schemas.openxmlformats.org/package/2006/digital-signature">
          <mdssi:Format>YYYY-MM-DDThh:mm:ssTZD</mdssi:Format>
          <mdssi:Value>2021-03-02T15:12:08Z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16.0.13628/22</OfficeVersion>
          <ApplicationVersion>16.0.13628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2021-03-02T15:12:08Z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88lvhSQYHQI4eueNYWLD3mACoHI=</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6b4GuRdkNoHzsfEYNQyZykxdO+w=</DigestValue>
    </Reference>
  </SignedInfo>
  <SignatureValue>DcqslhdN1+MoYaD4jF5Qldi1lZayVbwTeOvarZ8K4UHCKgJEWo48QTONlDa4muoZB+7lhH/ROCCt
hxFWUB/HOe8+CxU45F0SwbgjXGfeR+xmMXD87YZVnTLM3UACGKNyp3FVaIn7ikZfymrv5LUKaVxG
cDaMxZx40RX2XrVAgU2lVzgvFShVQGcsK4FEwPjDffIZVpFvpSE2HOfUCnyWvu2lyaVJk/jDy9ni
Em4xETb60YW+MYd5ls0RjMVY6OErbXRS8Wzc3rrw1BSF4uCPvpHdG4ufQ5sXqV0i1EZshAk0aCKd
Bs1IoQCoUejNhP4rBYrEjpCa6UvWnDT36mp9kQ==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uzTNzL5vgI4O8rc3PbxMJu75cLs=</DigestValue>
      </Reference>
      <Reference URI="/word/fontTable.xml?ContentType=application/vnd.openxmlformats-officedocument.wordprocessingml.fontTable+xml">
        <DigestMethod Algorithm="http://www.w3.org/2000/09/xmldsig#sha1"/>
        <DigestValue>94VM7+kambDG5KpoO9MNp8JkCQk=</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n1wQBjXggxNEInNJVCgc4/BKJmY=</DigestValue>
      </Reference>
      <Reference URI="/word/styles.xml?ContentType=application/vnd.openxmlformats-officedocument.wordprocessingml.styles+xml">
        <DigestMethod Algorithm="http://www.w3.org/2000/09/xmldsig#sha1"/>
        <DigestValue>GaRFwfQ/WXSb8sJhtVqS6g6vIYA=</DigestValue>
      </Reference>
      <Reference URI="/word/header2.xml?ContentType=application/vnd.openxmlformats-officedocument.wordprocessingml.header+xml">
        <DigestMethod Algorithm="http://www.w3.org/2000/09/xmldsig#sha1"/>
        <DigestValue>GBKXUtYSfKTNiJmLN5Naldw5nog=</DigestValue>
      </Reference>
      <Reference URI="/word/endnotes.xml?ContentType=application/vnd.openxmlformats-officedocument.wordprocessingml.endnotes+xml">
        <DigestMethod Algorithm="http://www.w3.org/2000/09/xmldsig#sha1"/>
        <DigestValue>moVT4b3O0kA20FswbSaUxJv7MmE=</DigestValue>
      </Reference>
      <Reference URI="/word/document.xml?ContentType=application/vnd.openxmlformats-officedocument.wordprocessingml.document.main+xml">
        <DigestMethod Algorithm="http://www.w3.org/2000/09/xmldsig#sha1"/>
        <DigestValue>qaTR+2EjbHukA3v53pU5g1Xw77k=</DigestValue>
      </Reference>
      <Reference URI="/word/webSettings.xml?ContentType=application/vnd.openxmlformats-officedocument.wordprocessingml.webSettings+xml">
        <DigestMethod Algorithm="http://www.w3.org/2000/09/xmldsig#sha1"/>
        <DigestValue>bk0h5kXUEOJLrFOk0P86eP6IgR4=</DigestValue>
      </Reference>
      <Reference URI="/word/footnotes.xml?ContentType=application/vnd.openxmlformats-officedocument.wordprocessingml.footnotes+xml">
        <DigestMethod Algorithm="http://www.w3.org/2000/09/xmldsig#sha1"/>
        <DigestValue>ToR5nBhwbv+5K+ILnvCpByrcQx0=</DigestValue>
      </Reference>
      <Reference URI="/word/header1.xml?ContentType=application/vnd.openxmlformats-officedocument.wordprocessingml.header+xml">
        <DigestMethod Algorithm="http://www.w3.org/2000/09/xmldsig#sha1"/>
        <DigestValue>NqqYlQtkxnaIDQPLKsDDbzNQCYo=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4"/>
            <mdssi:RelationshipReference SourceId="rId9"/>
          </Transform>
          <Transform Algorithm="http://www.w3.org/TR/2001/REC-xml-c14n-20010315"/>
        </Transforms>
        <DigestMethod Algorithm="http://www.w3.org/2000/09/xmldsig#sha1"/>
        <DigestValue>BWokM9OzstD9zxiT631Htkz78HY=</DigestValue>
      </Reference>
    </Manifest>
    <SignatureProperties>
      <SignatureProperty Id="idSignatureTime" Target="#idPackageSignature">
        <mdssi:SignatureTime>
          <mdssi:Format>YYYY-MM-DDThh:mm:ssTZD</mdssi:Format>
          <mdssi:Value>2021-03-15T06:51:57Z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2021-03-15T06:51:57Z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31</TotalTime>
  <Pages>7</Pages>
  <Words>3382</Words>
  <Characters>19957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23</cp:revision>
  <dcterms:created xsi:type="dcterms:W3CDTF">2021-01-28T09:46:00Z</dcterms:created>
  <dcterms:modified xsi:type="dcterms:W3CDTF">2021-03-02T15:06:00Z</dcterms:modified>
</cp:coreProperties>
</file>