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29560C">
        <w:rPr>
          <w:rFonts w:ascii="Garamond" w:hAnsi="Garamond" w:cs="Arial"/>
          <w:b/>
          <w:bCs/>
          <w:sz w:val="28"/>
          <w:szCs w:val="28"/>
        </w:rPr>
        <w:t>003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29560C">
        <w:rPr>
          <w:rFonts w:ascii="Garamond" w:hAnsi="Garamond" w:cs="Palatino Linotype"/>
          <w:color w:val="000000"/>
          <w:sz w:val="20"/>
          <w:szCs w:val="20"/>
        </w:rPr>
        <w:t>P21V00000068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722481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722481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216248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16248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457799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57799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42348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2348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131702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13170246"/>
      <w:r>
        <w:rPr>
          <w:rFonts w:ascii="Garamond" w:hAnsi="Garamond" w:cs="Arial"/>
          <w:sz w:val="20"/>
          <w:szCs w:val="20"/>
        </w:rPr>
        <w:tab/>
        <w:t>DIČ:</w:t>
      </w:r>
      <w:r>
        <w:rPr>
          <w:rFonts w:ascii="Garamond" w:hAnsi="Garamond"/>
          <w:sz w:val="20"/>
          <w:szCs w:val="20"/>
        </w:rPr>
        <w:tab/>
      </w:r>
      <w:permStart w:id="48988325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98832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63406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63406139"/>
      <w:r>
        <w:rPr>
          <w:rFonts w:ascii="Garamond" w:hAnsi="Garamond"/>
          <w:sz w:val="20"/>
          <w:szCs w:val="20"/>
        </w:rPr>
        <w:t xml:space="preserve">, oddíl </w:t>
      </w:r>
      <w:permStart w:id="15328968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2896880"/>
      <w:r>
        <w:rPr>
          <w:rFonts w:ascii="Garamond" w:hAnsi="Garamond"/>
          <w:sz w:val="20"/>
          <w:szCs w:val="20"/>
        </w:rPr>
        <w:t xml:space="preserve">, vložka </w:t>
      </w:r>
      <w:permStart w:id="11775157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775157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46445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644553"/>
      <w:r>
        <w:rPr>
          <w:rFonts w:ascii="Garamond" w:hAnsi="Garamond" w:cs="Arial"/>
          <w:sz w:val="20"/>
          <w:szCs w:val="20"/>
        </w:rPr>
        <w:t xml:space="preserve">, e-mail </w:t>
      </w:r>
      <w:permStart w:id="683083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3083580"/>
      <w:r>
        <w:rPr>
          <w:rFonts w:ascii="Garamond" w:hAnsi="Garamond" w:cs="Arial"/>
          <w:sz w:val="20"/>
          <w:szCs w:val="20"/>
        </w:rPr>
        <w:t xml:space="preserve">, tel.: </w:t>
      </w:r>
      <w:permStart w:id="156166997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616699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5676785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65676785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9560C" w:rsidRDefault="0029560C">
      <w:pPr>
        <w:spacing w:after="0"/>
        <w:ind w:left="567" w:hanging="567"/>
        <w:jc w:val="both"/>
        <w:rPr>
          <w:rFonts w:ascii="Garamond" w:hAnsi="Garamond"/>
          <w:sz w:val="20"/>
          <w:szCs w:val="20"/>
        </w:rPr>
      </w:pPr>
      <w:r>
        <w:rPr>
          <w:rFonts w:ascii="Garamond" w:hAnsi="Garamond"/>
          <w:sz w:val="20"/>
          <w:szCs w:val="20"/>
        </w:rPr>
        <w:t>Příloha č. 3</w:t>
      </w:r>
      <w:r>
        <w:rPr>
          <w:rFonts w:ascii="Garamond" w:hAnsi="Garamond"/>
          <w:sz w:val="20"/>
          <w:szCs w:val="20"/>
        </w:rPr>
        <w:t xml:space="preserve"> – Technická specifikace předmětu plnění</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2357783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2357783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50B" w:rsidRDefault="003F650B">
      <w:pPr>
        <w:spacing w:after="0" w:line="240" w:lineRule="auto"/>
      </w:pPr>
      <w:r>
        <w:separator/>
      </w:r>
    </w:p>
  </w:endnote>
  <w:endnote w:type="continuationSeparator" w:id="0">
    <w:p w:rsidR="003F650B" w:rsidRDefault="003F6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50B" w:rsidRDefault="003F650B">
      <w:pPr>
        <w:spacing w:after="0" w:line="240" w:lineRule="auto"/>
      </w:pPr>
      <w:r>
        <w:separator/>
      </w:r>
    </w:p>
  </w:footnote>
  <w:footnote w:type="continuationSeparator" w:id="0">
    <w:p w:rsidR="003F650B" w:rsidRDefault="003F650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29560C">
      <w:t>068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1" w:cryptProviderType="rsaFull" w:cryptAlgorithmClass="hash" w:cryptAlgorithmType="typeAny" w:cryptAlgorithmSid="4" w:cryptSpinCount="100000" w:hash="uqI4uwPHtm899bC7veuc/lT8fsw=" w:salt="mzqesiH7652556UONUo5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97686"/>
    <w:rsid w:val="0029560C"/>
    <w:rsid w:val="0036524C"/>
    <w:rsid w:val="003F1F4C"/>
    <w:rsid w:val="003F650B"/>
    <w:rsid w:val="005423AE"/>
    <w:rsid w:val="005B51C3"/>
    <w:rsid w:val="006074CE"/>
    <w:rsid w:val="00676EFB"/>
    <w:rsid w:val="00786109"/>
    <w:rsid w:val="007E7D43"/>
    <w:rsid w:val="008A6FC9"/>
    <w:rsid w:val="008C0A22"/>
    <w:rsid w:val="00904C73"/>
    <w:rsid w:val="00940EE1"/>
    <w:rsid w:val="009A3340"/>
    <w:rsid w:val="009F3B5A"/>
    <w:rsid w:val="00B54615"/>
    <w:rsid w:val="00BA6F3C"/>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3393</Words>
  <Characters>20020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dcterms:created xsi:type="dcterms:W3CDTF">2021-01-28T09:46:00Z</dcterms:created>
  <dcterms:modified xsi:type="dcterms:W3CDTF">2021-03-09T12:52:00Z</dcterms:modified>
</cp:coreProperties>
</file>