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A9946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006</w:t>
      </w:r>
      <w:r>
        <w:rPr>
          <w:rFonts w:ascii="Garamond" w:hAnsi="Garamond" w:cs="Arial"/>
          <w:b/>
          <w:bCs/>
          <w:sz w:val="28"/>
          <w:szCs w:val="28"/>
        </w:rPr>
        <w:t>-2021“</w:t>
      </w:r>
    </w:p>
    <w:p w14:paraId="59AE7573"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4DCB4A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20BA93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3B78E7">
        <w:rPr>
          <w:rFonts w:ascii="Garamond" w:hAnsi="Garamond" w:cs="Palatino Linotype"/>
          <w:color w:val="000000"/>
          <w:sz w:val="20"/>
          <w:szCs w:val="20"/>
        </w:rPr>
        <w:t>31</w:t>
      </w:r>
    </w:p>
    <w:p w14:paraId="44675316" w14:textId="003AF0D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78347193" w:edGrp="everyone"/>
      <w:r>
        <w:rPr>
          <w:rFonts w:ascii="Garamond" w:hAnsi="Garamond" w:cs="Arial"/>
          <w:sz w:val="20"/>
          <w:szCs w:val="20"/>
        </w:rPr>
        <w:t>]</w:t>
      </w:r>
      <w:permEnd w:id="278347193"/>
    </w:p>
    <w:p w14:paraId="4AEB3E2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BBF26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4F0E8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9EDBC0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052D74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519488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6007AC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B72D0F4" w14:textId="704CBEC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14959982" w:edGrp="everyone"/>
      <w:r>
        <w:rPr>
          <w:rFonts w:ascii="Garamond" w:hAnsi="Garamond" w:cs="Arial"/>
          <w:sz w:val="20"/>
          <w:szCs w:val="20"/>
        </w:rPr>
        <w:t>[</w:t>
      </w:r>
      <w:proofErr w:type="spellStart"/>
      <w:r w:rsidR="00CF6D78" w:rsidRPr="00CF6D78">
        <w:t>Axes</w:t>
      </w:r>
      <w:proofErr w:type="spellEnd"/>
      <w:r w:rsidR="00CF6D78" w:rsidRPr="00CF6D78">
        <w:t xml:space="preserve"> </w:t>
      </w:r>
      <w:proofErr w:type="spellStart"/>
      <w:r w:rsidR="00CF6D78" w:rsidRPr="00CF6D78">
        <w:t>Computers</w:t>
      </w:r>
      <w:proofErr w:type="spellEnd"/>
      <w:r w:rsidR="00CF6D78" w:rsidRPr="00CF6D78">
        <w:t xml:space="preserve"> s.r.o.</w:t>
      </w:r>
      <w:r>
        <w:rPr>
          <w:rFonts w:ascii="Garamond" w:hAnsi="Garamond" w:cs="Arial"/>
          <w:sz w:val="20"/>
          <w:szCs w:val="20"/>
        </w:rPr>
        <w:t>]</w:t>
      </w:r>
      <w:permEnd w:id="814959982"/>
    </w:p>
    <w:p w14:paraId="6EC6DE01" w14:textId="4E101B5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80528211" w:edGrp="everyone"/>
      <w:r w:rsidR="00CF6D78" w:rsidRPr="00CF6D78">
        <w:t>Kollárova 2116/1, 301 00 Plzeň</w:t>
      </w:r>
      <w:r>
        <w:rPr>
          <w:rFonts w:ascii="Garamond" w:hAnsi="Garamond" w:cs="Arial"/>
          <w:sz w:val="20"/>
          <w:szCs w:val="20"/>
        </w:rPr>
        <w:t>]</w:t>
      </w:r>
      <w:permEnd w:id="1480528211"/>
    </w:p>
    <w:p w14:paraId="5E3FC37F" w14:textId="05AA2B4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52342243" w:edGrp="everyone"/>
      <w:r>
        <w:rPr>
          <w:rFonts w:ascii="Garamond" w:hAnsi="Garamond" w:cs="Arial"/>
          <w:sz w:val="20"/>
          <w:szCs w:val="20"/>
        </w:rPr>
        <w:t>[</w:t>
      </w:r>
      <w:r w:rsidR="00CF6D78" w:rsidRPr="00CF6D78">
        <w:t>Mgr. Jiřím Blažkem, jednatelem</w:t>
      </w:r>
      <w:r>
        <w:rPr>
          <w:rFonts w:ascii="Garamond" w:hAnsi="Garamond" w:cs="Arial"/>
          <w:sz w:val="20"/>
          <w:szCs w:val="20"/>
        </w:rPr>
        <w:t>]</w:t>
      </w:r>
      <w:permEnd w:id="452342243"/>
    </w:p>
    <w:p w14:paraId="4F3BD825" w14:textId="1BDE8FD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76147439" w:edGrp="everyone"/>
      <w:r>
        <w:rPr>
          <w:rFonts w:ascii="Garamond" w:hAnsi="Garamond" w:cs="Arial"/>
          <w:sz w:val="20"/>
          <w:szCs w:val="20"/>
        </w:rPr>
        <w:t>[</w:t>
      </w:r>
      <w:r w:rsidR="00CF6D78" w:rsidRPr="00CF6D78">
        <w:t>25232312</w:t>
      </w:r>
      <w:r>
        <w:rPr>
          <w:rFonts w:ascii="Garamond" w:hAnsi="Garamond" w:cs="Arial"/>
          <w:sz w:val="20"/>
          <w:szCs w:val="20"/>
        </w:rPr>
        <w:t>]</w:t>
      </w:r>
      <w:permEnd w:id="2076147439"/>
      <w:r>
        <w:rPr>
          <w:rFonts w:ascii="Garamond" w:hAnsi="Garamond" w:cs="Arial"/>
          <w:sz w:val="20"/>
          <w:szCs w:val="20"/>
        </w:rPr>
        <w:tab/>
        <w:t>DIČ:</w:t>
      </w:r>
      <w:r>
        <w:rPr>
          <w:rFonts w:ascii="Garamond" w:hAnsi="Garamond"/>
          <w:sz w:val="20"/>
          <w:szCs w:val="20"/>
        </w:rPr>
        <w:tab/>
      </w:r>
      <w:permStart w:id="1383800832" w:edGrp="everyone"/>
      <w:r>
        <w:rPr>
          <w:rFonts w:ascii="Garamond" w:hAnsi="Garamond" w:cs="Arial"/>
          <w:sz w:val="20"/>
          <w:szCs w:val="20"/>
        </w:rPr>
        <w:t>[</w:t>
      </w:r>
      <w:r w:rsidR="00CF6D78" w:rsidRPr="00CF6D78">
        <w:t>CZ25232312</w:t>
      </w:r>
      <w:r>
        <w:rPr>
          <w:rFonts w:ascii="Garamond" w:hAnsi="Garamond" w:cs="Arial"/>
          <w:sz w:val="20"/>
          <w:szCs w:val="20"/>
        </w:rPr>
        <w:t>]</w:t>
      </w:r>
      <w:permEnd w:id="1383800832"/>
    </w:p>
    <w:p w14:paraId="45DFEAB1" w14:textId="325D609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78295000" w:edGrp="everyone"/>
      <w:r>
        <w:rPr>
          <w:rFonts w:ascii="Garamond" w:hAnsi="Garamond" w:cs="Arial"/>
          <w:sz w:val="20"/>
          <w:szCs w:val="20"/>
        </w:rPr>
        <w:t>[</w:t>
      </w:r>
      <w:r w:rsidR="00CF6D78" w:rsidRPr="00CF6D78">
        <w:t>OR Krajského soudu Plzeň</w:t>
      </w:r>
      <w:r>
        <w:rPr>
          <w:rFonts w:ascii="Garamond" w:hAnsi="Garamond" w:cs="Arial"/>
          <w:sz w:val="20"/>
          <w:szCs w:val="20"/>
        </w:rPr>
        <w:t>]</w:t>
      </w:r>
      <w:permEnd w:id="1378295000"/>
      <w:r>
        <w:rPr>
          <w:rFonts w:ascii="Garamond" w:hAnsi="Garamond"/>
          <w:sz w:val="20"/>
          <w:szCs w:val="20"/>
        </w:rPr>
        <w:t xml:space="preserve">, oddíl </w:t>
      </w:r>
      <w:r>
        <w:rPr>
          <w:rFonts w:ascii="Garamond" w:hAnsi="Garamond" w:cs="Arial"/>
          <w:sz w:val="20"/>
          <w:szCs w:val="20"/>
        </w:rPr>
        <w:t>[</w:t>
      </w:r>
      <w:permStart w:id="1742495736" w:edGrp="everyone"/>
      <w:r w:rsidR="00CF6D78">
        <w:t>C</w:t>
      </w:r>
      <w:permEnd w:id="1742495736"/>
      <w:r>
        <w:rPr>
          <w:rFonts w:ascii="Garamond" w:hAnsi="Garamond" w:cs="Arial"/>
          <w:sz w:val="20"/>
          <w:szCs w:val="20"/>
        </w:rPr>
        <w:t>]</w:t>
      </w:r>
      <w:r>
        <w:rPr>
          <w:rFonts w:ascii="Garamond" w:hAnsi="Garamond"/>
          <w:sz w:val="20"/>
          <w:szCs w:val="20"/>
        </w:rPr>
        <w:t xml:space="preserve">, vložka </w:t>
      </w:r>
      <w:permStart w:id="726675970" w:edGrp="everyone"/>
      <w:r>
        <w:rPr>
          <w:rFonts w:ascii="Garamond" w:hAnsi="Garamond" w:cs="Arial"/>
          <w:sz w:val="20"/>
          <w:szCs w:val="20"/>
        </w:rPr>
        <w:t>[</w:t>
      </w:r>
      <w:r w:rsidR="00CF6D78">
        <w:t>11026</w:t>
      </w:r>
      <w:permEnd w:id="726675970"/>
      <w:r>
        <w:rPr>
          <w:rFonts w:ascii="Garamond" w:hAnsi="Garamond" w:cs="Arial"/>
          <w:sz w:val="20"/>
          <w:szCs w:val="20"/>
        </w:rPr>
        <w:t>]</w:t>
      </w:r>
    </w:p>
    <w:p w14:paraId="3A3B6DA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4EB7CD6" w14:textId="543B1A9A" w:rsidR="008A6FC9" w:rsidRDefault="007E7D43">
      <w:pPr>
        <w:spacing w:after="0" w:line="240" w:lineRule="auto"/>
        <w:ind w:left="567"/>
        <w:jc w:val="both"/>
        <w:rPr>
          <w:rFonts w:ascii="Garamond" w:hAnsi="Garamond" w:cs="Arial"/>
          <w:b/>
          <w:i/>
          <w:sz w:val="20"/>
          <w:szCs w:val="20"/>
        </w:rPr>
      </w:pPr>
      <w:permStart w:id="806374722" w:edGrp="everyone"/>
      <w:r>
        <w:rPr>
          <w:rFonts w:ascii="Garamond" w:hAnsi="Garamond" w:cs="Arial"/>
          <w:sz w:val="20"/>
          <w:szCs w:val="20"/>
        </w:rPr>
        <w:t>[</w:t>
      </w:r>
      <w:r w:rsidR="00CF6D78" w:rsidRPr="00CF6D78">
        <w:t>Mgr. Jiří Blažek, jednatel</w:t>
      </w:r>
      <w:r>
        <w:rPr>
          <w:rFonts w:ascii="Garamond" w:hAnsi="Garamond" w:cs="Arial"/>
          <w:sz w:val="20"/>
          <w:szCs w:val="20"/>
        </w:rPr>
        <w:t>]</w:t>
      </w:r>
      <w:permEnd w:id="806374722"/>
      <w:r>
        <w:rPr>
          <w:rFonts w:ascii="Garamond" w:hAnsi="Garamond" w:cs="Arial"/>
          <w:sz w:val="20"/>
          <w:szCs w:val="20"/>
        </w:rPr>
        <w:t xml:space="preserve">, e-mail </w:t>
      </w:r>
      <w:permStart w:id="499391203" w:edGrp="everyone"/>
      <w:r>
        <w:rPr>
          <w:rFonts w:ascii="Garamond" w:hAnsi="Garamond" w:cs="Arial"/>
          <w:sz w:val="20"/>
          <w:szCs w:val="20"/>
        </w:rPr>
        <w:t>[</w:t>
      </w:r>
      <w:r w:rsidR="00CF6D78" w:rsidRPr="00CF6D78">
        <w:t>blazek@axes.cz</w:t>
      </w:r>
      <w:permEnd w:id="499391203"/>
      <w:r>
        <w:rPr>
          <w:rFonts w:ascii="Garamond" w:hAnsi="Garamond" w:cs="Arial"/>
          <w:sz w:val="20"/>
          <w:szCs w:val="20"/>
        </w:rPr>
        <w:t>], tel.: [</w:t>
      </w:r>
      <w:permStart w:id="1790579638" w:edGrp="everyone"/>
      <w:r w:rsidR="00CF6D78">
        <w:t>377 354 173</w:t>
      </w:r>
      <w:permEnd w:id="1790579638"/>
      <w:r>
        <w:rPr>
          <w:rFonts w:ascii="Garamond" w:hAnsi="Garamond" w:cs="Arial"/>
          <w:sz w:val="20"/>
          <w:szCs w:val="20"/>
        </w:rPr>
        <w:t>] (dále jen „Kontaktní osoba Dodavatele“)</w:t>
      </w:r>
    </w:p>
    <w:p w14:paraId="2920E24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D96858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28D78EA" w14:textId="5DD66BA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24714459" w:edGrp="everyone"/>
      <w:r>
        <w:rPr>
          <w:rFonts w:ascii="Garamond" w:hAnsi="Garamond" w:cs="Arial"/>
          <w:sz w:val="20"/>
          <w:szCs w:val="20"/>
        </w:rPr>
        <w:t>[</w:t>
      </w:r>
      <w:r w:rsidR="004F77E5">
        <w:t>33401</w:t>
      </w:r>
      <w:permEnd w:id="1524714459"/>
      <w:r>
        <w:rPr>
          <w:rFonts w:ascii="Garamond" w:hAnsi="Garamond" w:cs="Arial"/>
          <w:sz w:val="20"/>
          <w:szCs w:val="20"/>
        </w:rPr>
        <w:t>] Kč bez DPH.</w:t>
      </w:r>
    </w:p>
    <w:p w14:paraId="4864800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28F556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FCCC66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DE46A2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EC878D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BD0857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99C999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FE1724D" w14:textId="77777777">
        <w:trPr>
          <w:trHeight w:val="2007"/>
        </w:trPr>
        <w:tc>
          <w:tcPr>
            <w:tcW w:w="4336" w:type="dxa"/>
          </w:tcPr>
          <w:p w14:paraId="57BC353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A51EA73"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39C2075" w14:textId="77777777" w:rsidR="008A6FC9" w:rsidRDefault="008A6FC9">
            <w:pPr>
              <w:spacing w:after="0"/>
              <w:jc w:val="both"/>
              <w:rPr>
                <w:rFonts w:ascii="Garamond" w:hAnsi="Garamond"/>
                <w:sz w:val="20"/>
                <w:szCs w:val="20"/>
              </w:rPr>
            </w:pPr>
          </w:p>
          <w:p w14:paraId="77960ACF" w14:textId="77777777" w:rsidR="008A6FC9" w:rsidRDefault="007E7D43">
            <w:pPr>
              <w:spacing w:after="0"/>
              <w:jc w:val="both"/>
              <w:rPr>
                <w:rFonts w:ascii="Garamond" w:hAnsi="Garamond"/>
                <w:sz w:val="20"/>
                <w:szCs w:val="20"/>
              </w:rPr>
            </w:pPr>
            <w:r>
              <w:rPr>
                <w:rFonts w:ascii="Garamond" w:hAnsi="Garamond"/>
                <w:sz w:val="20"/>
                <w:szCs w:val="20"/>
              </w:rPr>
              <w:t>-----------------------------------------------</w:t>
            </w:r>
          </w:p>
          <w:p w14:paraId="52298D0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F1419B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12A4E1A" w14:textId="77777777" w:rsidR="008A6FC9" w:rsidRDefault="007E7D43">
            <w:pPr>
              <w:spacing w:after="0"/>
              <w:jc w:val="both"/>
              <w:rPr>
                <w:rFonts w:ascii="Garamond" w:hAnsi="Garamond"/>
                <w:sz w:val="20"/>
                <w:szCs w:val="20"/>
              </w:rPr>
            </w:pPr>
            <w:r>
              <w:rPr>
                <w:rFonts w:ascii="Garamond" w:hAnsi="Garamond"/>
                <w:sz w:val="20"/>
                <w:szCs w:val="20"/>
              </w:rPr>
              <w:t>rektor</w:t>
            </w:r>
          </w:p>
          <w:p w14:paraId="2F031B2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534991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DE26BA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2491DD8" w14:textId="77777777" w:rsidR="008A6FC9" w:rsidRDefault="008A6FC9">
            <w:pPr>
              <w:spacing w:after="0"/>
              <w:jc w:val="both"/>
              <w:rPr>
                <w:rFonts w:ascii="Garamond" w:hAnsi="Garamond"/>
                <w:sz w:val="20"/>
                <w:szCs w:val="20"/>
              </w:rPr>
            </w:pPr>
          </w:p>
          <w:p w14:paraId="6A0AAD3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6A46808" w14:textId="3AE34245" w:rsidR="008A6FC9" w:rsidRDefault="007E7D43">
            <w:pPr>
              <w:spacing w:after="0"/>
              <w:jc w:val="both"/>
              <w:rPr>
                <w:rFonts w:ascii="Garamond" w:hAnsi="Garamond"/>
                <w:i/>
                <w:sz w:val="20"/>
                <w:szCs w:val="20"/>
              </w:rPr>
            </w:pPr>
            <w:r>
              <w:rPr>
                <w:rFonts w:ascii="Garamond" w:hAnsi="Garamond"/>
                <w:sz w:val="20"/>
                <w:szCs w:val="20"/>
              </w:rPr>
              <w:t>[</w:t>
            </w:r>
            <w:permStart w:id="738228553" w:edGrp="everyone"/>
            <w:proofErr w:type="spellStart"/>
            <w:r w:rsidR="00CF6D78" w:rsidRPr="00CF6D78">
              <w:t>Axes</w:t>
            </w:r>
            <w:proofErr w:type="spellEnd"/>
            <w:r w:rsidR="00CF6D78" w:rsidRPr="00CF6D78">
              <w:t xml:space="preserve"> </w:t>
            </w:r>
            <w:proofErr w:type="spellStart"/>
            <w:r w:rsidR="00CF6D78" w:rsidRPr="00CF6D78">
              <w:t>Computers</w:t>
            </w:r>
            <w:proofErr w:type="spellEnd"/>
            <w:r w:rsidR="00CF6D78" w:rsidRPr="00CF6D78">
              <w:t xml:space="preserve"> s.r.o.</w:t>
            </w:r>
            <w:r>
              <w:rPr>
                <w:rFonts w:ascii="Garamond" w:hAnsi="Garamond"/>
                <w:sz w:val="20"/>
                <w:szCs w:val="20"/>
              </w:rPr>
              <w:t>]</w:t>
            </w:r>
          </w:p>
          <w:p w14:paraId="5C37CC34" w14:textId="34A75C8E" w:rsidR="008A6FC9" w:rsidRDefault="007E7D43">
            <w:pPr>
              <w:spacing w:after="0"/>
              <w:jc w:val="both"/>
              <w:rPr>
                <w:rFonts w:ascii="Garamond" w:hAnsi="Garamond"/>
                <w:i/>
                <w:sz w:val="20"/>
                <w:szCs w:val="20"/>
              </w:rPr>
            </w:pPr>
            <w:r>
              <w:rPr>
                <w:rFonts w:ascii="Garamond" w:hAnsi="Garamond"/>
                <w:sz w:val="20"/>
                <w:szCs w:val="20"/>
              </w:rPr>
              <w:t>[</w:t>
            </w:r>
            <w:r w:rsidR="00CF6D78" w:rsidRPr="00CF6D78">
              <w:t>Mgr. Jiří Blažek, jednatel</w:t>
            </w:r>
            <w:permEnd w:id="738228553"/>
            <w:r>
              <w:rPr>
                <w:rFonts w:ascii="Garamond" w:hAnsi="Garamond"/>
                <w:sz w:val="20"/>
                <w:szCs w:val="20"/>
              </w:rPr>
              <w:t>]</w:t>
            </w:r>
          </w:p>
          <w:p w14:paraId="63A1C3C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6EAE438"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C41EF9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89062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61F6D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EB090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6B163B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E4C4F7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0920B4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DC6BA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BE1D42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1939FC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7663C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82F1A6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1518C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E64033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DDD85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64D71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F589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DBA5E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1BE02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178BF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04CBF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B5C85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755E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CCA37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4CC75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2CAD6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A9B3FA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0E502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CAEB0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4ACFC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B7074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4201F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0"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F65B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D55B2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BC058B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D1774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7E73D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D2C37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4502B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2A76F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C668B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50F4B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6D29D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8EAFE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A24049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2CFFA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FCCD9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0C7C0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A3E40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13BE3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1A02A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88F806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43DF8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87489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9BA4C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B1D69D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272056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B46A91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0D0F1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AC05F6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117C98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89B303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4955E3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14D083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341E59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13005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E00117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AC087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9CD49B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392E4A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55B94D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569EDB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D0AD9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A0514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5BA98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B84510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E24517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256A56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114A32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FC4129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00A1BA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ED28AC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E22392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1F8413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BEA10C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D93690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B321D18"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C9307D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FA0D96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8C1793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1543EA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7F42FF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DE0B90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27E28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22AB88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BF5D83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1740F7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C823A8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B0AF41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E444F3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DA081F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1A5EFF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5F3A26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EAA5B2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877CC4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6E367F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D199D0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AAA8F2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C41C08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184B9B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BD568E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525AA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102292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AF1A25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2ED05D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A070D0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B8AED2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6B850" w14:textId="77777777" w:rsidR="00DE67F2" w:rsidRDefault="00DE67F2">
      <w:pPr>
        <w:spacing w:after="0" w:line="240" w:lineRule="auto"/>
      </w:pPr>
      <w:r>
        <w:separator/>
      </w:r>
    </w:p>
  </w:endnote>
  <w:endnote w:type="continuationSeparator" w:id="0">
    <w:p w14:paraId="5AE78661" w14:textId="77777777" w:rsidR="00DE67F2" w:rsidRDefault="00DE6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7D7F1" w14:textId="77777777" w:rsidR="00DE67F2" w:rsidRDefault="00DE67F2">
      <w:pPr>
        <w:spacing w:after="0" w:line="240" w:lineRule="auto"/>
      </w:pPr>
      <w:r>
        <w:separator/>
      </w:r>
    </w:p>
  </w:footnote>
  <w:footnote w:type="continuationSeparator" w:id="0">
    <w:p w14:paraId="14049623" w14:textId="77777777" w:rsidR="00DE67F2" w:rsidRDefault="00DE67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1086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B78E7">
      <w:rPr>
        <w:rFonts w:ascii="Garamond" w:hAnsi="Garamond" w:cs="Palatino Linotype"/>
        <w:color w:val="000000"/>
      </w:rPr>
      <w:t>031  (</w:t>
    </w:r>
    <w:r>
      <w:rPr>
        <w:rFonts w:ascii="Garamond" w:hAnsi="Garamond" w:cs="Palatino Linotype"/>
        <w:color w:val="000000"/>
      </w:rPr>
      <w:t>dále jen „Smlouva“)</w:t>
    </w:r>
  </w:p>
  <w:p w14:paraId="157BF85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896CB" w14:textId="77777777" w:rsidR="008A6FC9" w:rsidRDefault="007E7D43">
    <w:pPr>
      <w:pStyle w:val="Zhlav"/>
    </w:pPr>
    <w:r>
      <w:rPr>
        <w:rFonts w:ascii="Garamond" w:hAnsi="Garamond"/>
        <w:noProof/>
        <w:sz w:val="32"/>
        <w:szCs w:val="36"/>
      </w:rPr>
      <w:drawing>
        <wp:inline distT="0" distB="0" distL="0" distR="0" wp14:anchorId="42C76636" wp14:editId="76A9027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y6lNo7hF8pZdOzqQGs0xgElNQmk=" w:salt="XHpApXadcd75LrJj5Hcs9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B78E7"/>
    <w:rsid w:val="004F77E5"/>
    <w:rsid w:val="005423AE"/>
    <w:rsid w:val="005B51C3"/>
    <w:rsid w:val="00676EFB"/>
    <w:rsid w:val="006A43F8"/>
    <w:rsid w:val="006C04FE"/>
    <w:rsid w:val="007E7D43"/>
    <w:rsid w:val="008A6FC9"/>
    <w:rsid w:val="00904C73"/>
    <w:rsid w:val="0092774D"/>
    <w:rsid w:val="00940EE1"/>
    <w:rsid w:val="009A3340"/>
    <w:rsid w:val="009F3B5A"/>
    <w:rsid w:val="00A858BB"/>
    <w:rsid w:val="00B54615"/>
    <w:rsid w:val="00B82C88"/>
    <w:rsid w:val="00CF6D78"/>
    <w:rsid w:val="00D759E2"/>
    <w:rsid w:val="00D77E6A"/>
    <w:rsid w:val="00DA759D"/>
    <w:rsid w:val="00DE67F2"/>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6AC3"/>
  <w15:docId w15:val="{2EA3CFC1-F56F-4905-9E65-F63AB3009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yCUHE/H3d3QFD66da3EOlHE8Q7tTiICprOZUSunbBvc=</DigestValue>
    </Reference>
    <Reference Type="http://www.w3.org/2000/09/xmldsig#Object" URI="#idOfficeObject">
      <DigestMethod Algorithm="http://www.w3.org/2001/04/xmlenc#sha256"/>
      <DigestValue>2KReULD6D3256ceL7LHyt4VNziV26Gj4sBDf4ozeo1s=</DigestValue>
    </Reference>
    <Reference Type="http://uri.etsi.org/01903#SignedProperties" URI="#idSignedProperties">
      <Transforms>
        <Transform Algorithm="http://www.w3.org/TR/2001/REC-xml-c14n-20010315"/>
      </Transforms>
      <DigestMethod Algorithm="http://www.w3.org/2001/04/xmlenc#sha256"/>
      <DigestValue>dDDMSbvi/6qSRSw5HobYq9LKLkK5iV0lyPlo6eDtSWg=</DigestValue>
    </Reference>
  </SignedInfo>
  <SignatureValue>lDmFlLtnZdBWTqiJzNHp4io5QDvSAEtzI0mIOTHmWQ7ce0w7kXIuLg2AUEliyYSWUEAciWGh4d1I
TyKfCPCp1xJkRrfJ/sXU7rNrtx6umkQ/Sv1sZVEgkcr32JwCRwEMW88MDDhpYgce4bZVwP2KzROo
XzokX3R6nLv3gQRWVYb2c7XUaIJYhOWYhMuVy+sNqZbQtuV4Rs9EAQRZ2h1WxP7boDLlbNv5ekV6
Dwnra+8+mJUGNnMVCcquXX1rjQO57GxWTRNo2nRoMnjXEVq5uhtFlXwbxY+4jByL8PUb6RH2wM0t
TUfSnxxq3QOTFxdw7XUiP76Mni4AZ1iHsz+uOg==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Ct0/mMyN8UQrKEkSHcv8gLecAq4+JLTJDSgqrkE3qeU=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NEgBX3XaNnt30XPu/ct6xOEYRVnAzP7427G52afep9I=</DigestValue>
      </Reference>
      <Reference URI="/word/endnotes.xml?ContentType=application/vnd.openxmlformats-officedocument.wordprocessingml.endnotes+xml">
        <DigestMethod Algorithm="http://www.w3.org/2001/04/xmlenc#sha256"/>
        <DigestValue>nbzUqs8A1zDfXOLR/J8pXRVzsEh/vZqcQAMP9PhpV7M=</DigestValue>
      </Reference>
      <Reference URI="/word/fontTable.xml?ContentType=application/vnd.openxmlformats-officedocument.wordprocessingml.fontTable+xml">
        <DigestMethod Algorithm="http://www.w3.org/2001/04/xmlenc#sha256"/>
        <DigestValue>sNF6WAQUiaQqtwBBPo7wjXmqA8Dfi+fCMV0qCugi9mE=</DigestValue>
      </Reference>
      <Reference URI="/word/footnotes.xml?ContentType=application/vnd.openxmlformats-officedocument.wordprocessingml.footnotes+xml">
        <DigestMethod Algorithm="http://www.w3.org/2001/04/xmlenc#sha256"/>
        <DigestValue>YDZgkqtYfiqYWZec9g14HkMajwVAy8K1ZegDWIxK+IY=</DigestValue>
      </Reference>
      <Reference URI="/word/header1.xml?ContentType=application/vnd.openxmlformats-officedocument.wordprocessingml.header+xml">
        <DigestMethod Algorithm="http://www.w3.org/2001/04/xmlenc#sha256"/>
        <DigestValue>+FmEDx1Cuq+qV4k/PKBsCLf1QuRRP3KLCFKkU0x9tMc=</DigestValue>
      </Reference>
      <Reference URI="/word/header2.xml?ContentType=application/vnd.openxmlformats-officedocument.wordprocessingml.header+xml">
        <DigestMethod Algorithm="http://www.w3.org/2001/04/xmlenc#sha256"/>
        <DigestValue>MD4GYRlabNL0iJBaZOOf3t6yvjZXtxunO5ASN90IR0A=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people.xml?ContentType=application/vnd.openxmlformats-officedocument.wordprocessingml.people+xml">
        <DigestMethod Algorithm="http://www.w3.org/2001/04/xmlenc#sha256"/>
        <DigestValue>4MkXEGYyTOgPULKNbaEudV4CbI/SEKQUXXR8DoqTuFo=</DigestValue>
      </Reference>
      <Reference URI="/word/settings.xml?ContentType=application/vnd.openxmlformats-officedocument.wordprocessingml.settings+xml">
        <DigestMethod Algorithm="http://www.w3.org/2001/04/xmlenc#sha256"/>
        <DigestValue>YzO8CXmuyYzsXdWyWz9jazgHHxFpihMXP/+ZUQWo+No=</DigestValue>
      </Reference>
      <Reference URI="/word/styles.xml?ContentType=application/vnd.openxmlformats-officedocument.wordprocessingml.styles+xml">
        <DigestMethod Algorithm="http://www.w3.org/2001/04/xmlenc#sha256"/>
        <DigestValue>q8DRPW/sn9epLYXHmMfHNCeTwdLjLiTXzKzE9oedqno=</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2021-02-23T16:47:54Z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2021-02-23T16:47:54Z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5ZVx5uUyMXShDo9C3P7IWyRwTZE=</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XEDtB/NghTLXa0gF+1sbTtFYOw4=</DigestValue>
    </Reference>
  </SignedInfo>
  <SignatureValue>CB2fhBn5um3tBSOPiZT06jYR4aMUIZ9ZzOiO6OyccF0z/glMc3+owT80hqwpfqKVTVwzJrODCYOu
ZOIM1lSN8P/7vThRvAqvLDfp5q+2KTtHIcXtCJxnrDF3AhwhxHWf/O9XDNVuO71fRkt0eVxRsmn/
Jdv0pD/Vm2GX78vEFO1mc/dsSBnaQ7/WJJ4N0JRXSFkoGEjHJFE/L6r7hH6GoIm9igHa+feMOZxX
pDZvOjQ88P19bK6wAuxuJNaTxHwvkkNrQfADi20NKyR5GUTg6z5IhF5NyCm0rNuSMEtjbOcEZbe9
t6V+D7GlgCnTGtMEC4oxwswptZG3spZbUwC46Q==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94VM7+kambDG5KpoO9MNp8JkCQk=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SzAQKrPLA1LDghvJe1Tr/oKFcAI=</DigestValue>
      </Reference>
      <Reference URI="/word/styles.xml?ContentType=application/vnd.openxmlformats-officedocument.wordprocessingml.styles+xml">
        <DigestMethod Algorithm="http://www.w3.org/2000/09/xmldsig#sha1"/>
        <DigestValue>GaRFwfQ/WXSb8sJhtVqS6g6vIYA=</DigestValue>
      </Reference>
      <Reference URI="/word/header2.xml?ContentType=application/vnd.openxmlformats-officedocument.wordprocessingml.header+xml">
        <DigestMethod Algorithm="http://www.w3.org/2000/09/xmldsig#sha1"/>
        <DigestValue>yXg4OSl9JJlnqFHl7WHWLiUED0U=</DigestValue>
      </Reference>
      <Reference URI="/word/endnotes.xml?ContentType=application/vnd.openxmlformats-officedocument.wordprocessingml.endnotes+xml">
        <DigestMethod Algorithm="http://www.w3.org/2000/09/xmldsig#sha1"/>
        <DigestValue>h19Gt0gA85/HrHecA3f6kHtZm4w=</DigestValue>
      </Reference>
      <Reference URI="/word/document.xml?ContentType=application/vnd.openxmlformats-officedocument.wordprocessingml.document.main+xml">
        <DigestMethod Algorithm="http://www.w3.org/2000/09/xmldsig#sha1"/>
        <DigestValue>p/O2gzvhJL3/WaBkSbzRECjWtiQ=</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Vgv5LSk5HlCKvwgI17EtZbIHtzg=</DigestValue>
      </Reference>
      <Reference URI="/word/header1.xml?ContentType=application/vnd.openxmlformats-officedocument.wordprocessingml.header+xml">
        <DigestMethod Algorithm="http://www.w3.org/2000/09/xmldsig#sha1"/>
        <DigestValue>HYgy8AP2y+fG5lw+S1LAJ6dx6D0=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4"/>
            <mdssi:RelationshipReference SourceId="rId9"/>
          </Transform>
          <Transform Algorithm="http://www.w3.org/TR/2001/REC-xml-c14n-20010315"/>
        </Transforms>
        <DigestMethod Algorithm="http://www.w3.org/2000/09/xmldsig#sha1"/>
        <DigestValue>BWokM9OzstD9zxiT631Htkz78HY=</DigestValue>
      </Reference>
    </Manifest>
    <SignatureProperties>
      <SignatureProperty Id="idSignatureTime" Target="#idPackageSignature">
        <mdssi:SignatureTime>
          <mdssi:Format>YYYY-MM-DDThh:mm:ssTZD</mdssi:Format>
          <mdssi:Value>2021-03-05T12:19:00Z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2021-03-05T12:19:00Z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26</TotalTime>
  <Pages>7</Pages>
  <Words>3382</Words>
  <Characters>19957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18</cp:revision>
  <dcterms:created xsi:type="dcterms:W3CDTF">2021-01-28T09:46:00Z</dcterms:created>
  <dcterms:modified xsi:type="dcterms:W3CDTF">2021-02-23T14:33:00Z</dcterms:modified>
</cp:coreProperties>
</file>