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ED49E0"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766D">
        <w:rPr>
          <w:rFonts w:ascii="Garamond" w:hAnsi="Garamond" w:cs="Arial"/>
          <w:b/>
          <w:bCs/>
          <w:sz w:val="28"/>
          <w:szCs w:val="28"/>
        </w:rPr>
        <w:t>007</w:t>
      </w:r>
      <w:r>
        <w:rPr>
          <w:rFonts w:ascii="Garamond" w:hAnsi="Garamond" w:cs="Arial"/>
          <w:b/>
          <w:bCs/>
          <w:sz w:val="28"/>
          <w:szCs w:val="28"/>
        </w:rPr>
        <w:t>-2021“</w:t>
      </w:r>
    </w:p>
    <w:p w14:paraId="1637F41D"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7B9CB8ED"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466F455F"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2774D" w:rsidRPr="006A43F8">
        <w:rPr>
          <w:rFonts w:ascii="Garamond" w:hAnsi="Garamond" w:cs="Palatino Linotype"/>
          <w:color w:val="000000"/>
          <w:sz w:val="20"/>
          <w:szCs w:val="20"/>
        </w:rPr>
        <w:t>0</w:t>
      </w:r>
      <w:r w:rsidR="0042766D">
        <w:rPr>
          <w:rFonts w:ascii="Garamond" w:hAnsi="Garamond" w:cs="Palatino Linotype"/>
          <w:color w:val="000000"/>
          <w:sz w:val="20"/>
          <w:szCs w:val="20"/>
        </w:rPr>
        <w:t>34</w:t>
      </w:r>
    </w:p>
    <w:p w14:paraId="35C52F4B" w14:textId="35EBFE99"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06917127" w:edGrp="everyone"/>
      <w:r>
        <w:rPr>
          <w:rFonts w:ascii="Garamond" w:hAnsi="Garamond" w:cs="Arial"/>
          <w:sz w:val="20"/>
          <w:szCs w:val="20"/>
        </w:rPr>
        <w:t>]</w:t>
      </w:r>
      <w:permEnd w:id="1106917127"/>
    </w:p>
    <w:p w14:paraId="68B42B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62FBBCF2"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E8C85D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1FF7D24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14B2F7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3C697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4053188"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4649F643" w14:textId="3A20643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669131068" w:edGrp="everyone"/>
      <w:proofErr w:type="spellStart"/>
      <w:r w:rsidR="005C322D" w:rsidRPr="005C322D">
        <w:t>Axes</w:t>
      </w:r>
      <w:proofErr w:type="spellEnd"/>
      <w:r w:rsidR="005C322D" w:rsidRPr="005C322D">
        <w:t xml:space="preserve"> </w:t>
      </w:r>
      <w:proofErr w:type="spellStart"/>
      <w:r w:rsidR="005C322D" w:rsidRPr="005C322D">
        <w:t>Computers</w:t>
      </w:r>
      <w:proofErr w:type="spellEnd"/>
      <w:r w:rsidR="005C322D" w:rsidRPr="005C322D">
        <w:t xml:space="preserve"> s.r.o.</w:t>
      </w:r>
      <w:permEnd w:id="669131068"/>
    </w:p>
    <w:p w14:paraId="1E794999" w14:textId="761D565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723801591" w:edGrp="everyone"/>
      <w:r w:rsidR="005C322D" w:rsidRPr="005C322D">
        <w:t>Kollárova 2116/1, 301 00 Plzeň</w:t>
      </w:r>
      <w:permEnd w:id="723801591"/>
    </w:p>
    <w:p w14:paraId="2E094395" w14:textId="63EBCBC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723472123" w:edGrp="everyone"/>
      <w:r>
        <w:rPr>
          <w:rFonts w:ascii="Garamond" w:hAnsi="Garamond" w:cs="Arial"/>
          <w:sz w:val="20"/>
          <w:szCs w:val="20"/>
        </w:rPr>
        <w:t>[</w:t>
      </w:r>
      <w:r w:rsidR="005C322D" w:rsidRPr="005C322D">
        <w:t>Mgr. Jiřím Blažkem, jednatelem</w:t>
      </w:r>
      <w:r>
        <w:rPr>
          <w:rFonts w:ascii="Garamond" w:hAnsi="Garamond" w:cs="Arial"/>
          <w:sz w:val="20"/>
          <w:szCs w:val="20"/>
        </w:rPr>
        <w:t>]</w:t>
      </w:r>
      <w:permEnd w:id="723472123"/>
    </w:p>
    <w:p w14:paraId="34726C2B" w14:textId="2342F21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0375958" w:edGrp="everyone"/>
      <w:r>
        <w:rPr>
          <w:rFonts w:ascii="Garamond" w:hAnsi="Garamond" w:cs="Arial"/>
          <w:sz w:val="20"/>
          <w:szCs w:val="20"/>
        </w:rPr>
        <w:t>[</w:t>
      </w:r>
      <w:r w:rsidR="005C322D" w:rsidRPr="005C322D">
        <w:t>25232312</w:t>
      </w:r>
      <w:r>
        <w:rPr>
          <w:rFonts w:ascii="Garamond" w:hAnsi="Garamond" w:cs="Arial"/>
          <w:sz w:val="20"/>
          <w:szCs w:val="20"/>
        </w:rPr>
        <w:t>]</w:t>
      </w:r>
      <w:permEnd w:id="60375958"/>
      <w:r>
        <w:rPr>
          <w:rFonts w:ascii="Garamond" w:hAnsi="Garamond" w:cs="Arial"/>
          <w:sz w:val="20"/>
          <w:szCs w:val="20"/>
        </w:rPr>
        <w:tab/>
        <w:t>DIČ:</w:t>
      </w:r>
      <w:r>
        <w:rPr>
          <w:rFonts w:ascii="Garamond" w:hAnsi="Garamond"/>
          <w:sz w:val="20"/>
          <w:szCs w:val="20"/>
        </w:rPr>
        <w:tab/>
      </w:r>
      <w:permStart w:id="758785220" w:edGrp="everyone"/>
      <w:r>
        <w:rPr>
          <w:rFonts w:ascii="Garamond" w:hAnsi="Garamond" w:cs="Arial"/>
          <w:sz w:val="20"/>
          <w:szCs w:val="20"/>
        </w:rPr>
        <w:t>[</w:t>
      </w:r>
      <w:r w:rsidR="005C322D" w:rsidRPr="005C322D">
        <w:t>CZ25232312</w:t>
      </w:r>
      <w:r>
        <w:rPr>
          <w:rFonts w:ascii="Garamond" w:hAnsi="Garamond" w:cs="Arial"/>
          <w:sz w:val="20"/>
          <w:szCs w:val="20"/>
        </w:rPr>
        <w:t>]</w:t>
      </w:r>
      <w:permEnd w:id="758785220"/>
    </w:p>
    <w:p w14:paraId="24AC7A93" w14:textId="5278E81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944054408" w:edGrp="everyone"/>
      <w:r w:rsidR="005C322D" w:rsidRPr="005C322D">
        <w:t>OR Krajského soudu Plzeň</w:t>
      </w:r>
      <w:permEnd w:id="944054408"/>
      <w:r>
        <w:rPr>
          <w:rFonts w:ascii="Garamond" w:hAnsi="Garamond"/>
          <w:sz w:val="20"/>
          <w:szCs w:val="20"/>
        </w:rPr>
        <w:t xml:space="preserve">, oddíl </w:t>
      </w:r>
      <w:r>
        <w:rPr>
          <w:rFonts w:ascii="Garamond" w:hAnsi="Garamond" w:cs="Arial"/>
          <w:sz w:val="20"/>
          <w:szCs w:val="20"/>
        </w:rPr>
        <w:t>[</w:t>
      </w:r>
      <w:permStart w:id="449052805" w:edGrp="everyone"/>
      <w:r w:rsidR="005C322D">
        <w:t>C</w:t>
      </w:r>
      <w:permEnd w:id="449052805"/>
      <w:r>
        <w:rPr>
          <w:rFonts w:ascii="Garamond" w:hAnsi="Garamond" w:cs="Arial"/>
          <w:sz w:val="20"/>
          <w:szCs w:val="20"/>
        </w:rPr>
        <w:t>]</w:t>
      </w:r>
      <w:r>
        <w:rPr>
          <w:rFonts w:ascii="Garamond" w:hAnsi="Garamond"/>
          <w:sz w:val="20"/>
          <w:szCs w:val="20"/>
        </w:rPr>
        <w:t xml:space="preserve">, vložka </w:t>
      </w:r>
      <w:permStart w:id="1709800278" w:edGrp="everyone"/>
      <w:r>
        <w:rPr>
          <w:rFonts w:ascii="Garamond" w:hAnsi="Garamond" w:cs="Arial"/>
          <w:sz w:val="20"/>
          <w:szCs w:val="20"/>
        </w:rPr>
        <w:t>[</w:t>
      </w:r>
      <w:r w:rsidR="005C322D">
        <w:t>11026</w:t>
      </w:r>
      <w:permEnd w:id="1709800278"/>
      <w:r>
        <w:rPr>
          <w:rFonts w:ascii="Garamond" w:hAnsi="Garamond" w:cs="Arial"/>
          <w:sz w:val="20"/>
          <w:szCs w:val="20"/>
        </w:rPr>
        <w:t>]</w:t>
      </w:r>
    </w:p>
    <w:p w14:paraId="07E721C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07E154" w14:textId="6A8D54C8" w:rsidR="008A6FC9" w:rsidRDefault="007E7D43">
      <w:pPr>
        <w:spacing w:after="0" w:line="240" w:lineRule="auto"/>
        <w:ind w:left="567"/>
        <w:jc w:val="both"/>
        <w:rPr>
          <w:rFonts w:ascii="Garamond" w:hAnsi="Garamond" w:cs="Arial"/>
          <w:b/>
          <w:i/>
          <w:sz w:val="20"/>
          <w:szCs w:val="20"/>
        </w:rPr>
      </w:pPr>
      <w:permStart w:id="1050632062" w:edGrp="everyone"/>
      <w:r>
        <w:rPr>
          <w:rFonts w:ascii="Garamond" w:hAnsi="Garamond" w:cs="Arial"/>
          <w:sz w:val="20"/>
          <w:szCs w:val="20"/>
        </w:rPr>
        <w:t>[</w:t>
      </w:r>
      <w:r w:rsidR="005C322D" w:rsidRPr="005C322D">
        <w:t>Mgr. Jiří Blažek, jednatel</w:t>
      </w:r>
      <w:r>
        <w:rPr>
          <w:rFonts w:ascii="Garamond" w:hAnsi="Garamond" w:cs="Arial"/>
          <w:sz w:val="20"/>
          <w:szCs w:val="20"/>
        </w:rPr>
        <w:t>]</w:t>
      </w:r>
      <w:permEnd w:id="1050632062"/>
      <w:r>
        <w:rPr>
          <w:rFonts w:ascii="Garamond" w:hAnsi="Garamond" w:cs="Arial"/>
          <w:sz w:val="20"/>
          <w:szCs w:val="20"/>
        </w:rPr>
        <w:t xml:space="preserve">, e-mail </w:t>
      </w:r>
      <w:permStart w:id="842604550" w:edGrp="everyone"/>
      <w:r>
        <w:rPr>
          <w:rFonts w:ascii="Garamond" w:hAnsi="Garamond" w:cs="Arial"/>
          <w:sz w:val="20"/>
          <w:szCs w:val="20"/>
        </w:rPr>
        <w:t>[</w:t>
      </w:r>
      <w:r w:rsidR="005C322D" w:rsidRPr="005C322D">
        <w:t>blazek@axes.cz</w:t>
      </w:r>
      <w:permEnd w:id="842604550"/>
      <w:r>
        <w:rPr>
          <w:rFonts w:ascii="Garamond" w:hAnsi="Garamond" w:cs="Arial"/>
          <w:sz w:val="20"/>
          <w:szCs w:val="20"/>
        </w:rPr>
        <w:t>], tel.: [</w:t>
      </w:r>
      <w:permStart w:id="1588752850" w:edGrp="everyone"/>
      <w:r w:rsidR="005C322D">
        <w:t>377354173</w:t>
      </w:r>
      <w:permEnd w:id="1588752850"/>
      <w:r>
        <w:rPr>
          <w:rFonts w:ascii="Garamond" w:hAnsi="Garamond" w:cs="Arial"/>
          <w:sz w:val="20"/>
          <w:szCs w:val="20"/>
        </w:rPr>
        <w:t>] (dále jen „Kontaktní osoba Dodavatele“)</w:t>
      </w:r>
    </w:p>
    <w:p w14:paraId="4E5C2E07"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415EAC9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80F1156" w14:textId="01C88ECE"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39374700" w:edGrp="everyone"/>
      <w:r w:rsidR="0043624D">
        <w:t>42409</w:t>
      </w:r>
      <w:permEnd w:id="2039374700"/>
      <w:r>
        <w:rPr>
          <w:rFonts w:ascii="Garamond" w:hAnsi="Garamond" w:cs="Arial"/>
          <w:sz w:val="20"/>
          <w:szCs w:val="20"/>
        </w:rPr>
        <w:t>] Kč bez DPH.</w:t>
      </w:r>
    </w:p>
    <w:p w14:paraId="2519083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C5C855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14732069"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1FAF2786"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D8C0F2E"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12F26D6"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8F1B264"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5D8969D5" w14:textId="77777777">
        <w:trPr>
          <w:trHeight w:val="2007"/>
        </w:trPr>
        <w:tc>
          <w:tcPr>
            <w:tcW w:w="4336" w:type="dxa"/>
          </w:tcPr>
          <w:p w14:paraId="5B556737"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6658E5B"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3113300C" w14:textId="77777777" w:rsidR="008A6FC9" w:rsidRDefault="008A6FC9">
            <w:pPr>
              <w:spacing w:after="0"/>
              <w:jc w:val="both"/>
              <w:rPr>
                <w:rFonts w:ascii="Garamond" w:hAnsi="Garamond"/>
                <w:sz w:val="20"/>
                <w:szCs w:val="20"/>
              </w:rPr>
            </w:pPr>
          </w:p>
          <w:p w14:paraId="482700EB" w14:textId="77777777" w:rsidR="008A6FC9" w:rsidRDefault="007E7D43">
            <w:pPr>
              <w:spacing w:after="0"/>
              <w:jc w:val="both"/>
              <w:rPr>
                <w:rFonts w:ascii="Garamond" w:hAnsi="Garamond"/>
                <w:sz w:val="20"/>
                <w:szCs w:val="20"/>
              </w:rPr>
            </w:pPr>
            <w:r>
              <w:rPr>
                <w:rFonts w:ascii="Garamond" w:hAnsi="Garamond"/>
                <w:sz w:val="20"/>
                <w:szCs w:val="20"/>
              </w:rPr>
              <w:t>-----------------------------------------------</w:t>
            </w:r>
          </w:p>
          <w:p w14:paraId="1B5B18EE"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10D828F9"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4FA88903" w14:textId="77777777" w:rsidR="008A6FC9" w:rsidRDefault="007E7D43">
            <w:pPr>
              <w:spacing w:after="0"/>
              <w:jc w:val="both"/>
              <w:rPr>
                <w:rFonts w:ascii="Garamond" w:hAnsi="Garamond"/>
                <w:sz w:val="20"/>
                <w:szCs w:val="20"/>
              </w:rPr>
            </w:pPr>
            <w:r>
              <w:rPr>
                <w:rFonts w:ascii="Garamond" w:hAnsi="Garamond"/>
                <w:sz w:val="20"/>
                <w:szCs w:val="20"/>
              </w:rPr>
              <w:t>rektor</w:t>
            </w:r>
          </w:p>
          <w:p w14:paraId="0F9D068B"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1610BCC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B27775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41AE66D" w14:textId="77777777" w:rsidR="008A6FC9" w:rsidRDefault="008A6FC9">
            <w:pPr>
              <w:spacing w:after="0"/>
              <w:jc w:val="both"/>
              <w:rPr>
                <w:rFonts w:ascii="Garamond" w:hAnsi="Garamond"/>
                <w:sz w:val="20"/>
                <w:szCs w:val="20"/>
              </w:rPr>
            </w:pPr>
          </w:p>
          <w:p w14:paraId="2706D3E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4BFC9C90" w14:textId="31775461" w:rsidR="008A6FC9" w:rsidRDefault="007E7D43">
            <w:pPr>
              <w:spacing w:after="0"/>
              <w:jc w:val="both"/>
              <w:rPr>
                <w:rFonts w:ascii="Garamond" w:hAnsi="Garamond"/>
                <w:i/>
                <w:sz w:val="20"/>
                <w:szCs w:val="20"/>
              </w:rPr>
            </w:pPr>
            <w:r>
              <w:rPr>
                <w:rFonts w:ascii="Garamond" w:hAnsi="Garamond"/>
                <w:sz w:val="20"/>
                <w:szCs w:val="20"/>
              </w:rPr>
              <w:t>[</w:t>
            </w:r>
            <w:permStart w:id="1455516931" w:edGrp="everyone"/>
            <w:proofErr w:type="spellStart"/>
            <w:r w:rsidR="005C322D" w:rsidRPr="005C322D">
              <w:t>Axes</w:t>
            </w:r>
            <w:proofErr w:type="spellEnd"/>
            <w:r w:rsidR="005C322D" w:rsidRPr="005C322D">
              <w:t xml:space="preserve"> </w:t>
            </w:r>
            <w:proofErr w:type="spellStart"/>
            <w:r w:rsidR="005C322D" w:rsidRPr="005C322D">
              <w:t>Computers</w:t>
            </w:r>
            <w:proofErr w:type="spellEnd"/>
            <w:r w:rsidR="005C322D" w:rsidRPr="005C322D">
              <w:t xml:space="preserve"> s.r.o.</w:t>
            </w:r>
            <w:r>
              <w:rPr>
                <w:rFonts w:ascii="Garamond" w:hAnsi="Garamond"/>
                <w:sz w:val="20"/>
                <w:szCs w:val="20"/>
              </w:rPr>
              <w:t>]</w:t>
            </w:r>
          </w:p>
          <w:p w14:paraId="350F1103" w14:textId="40BC27D7" w:rsidR="008A6FC9" w:rsidRDefault="007E7D43">
            <w:pPr>
              <w:spacing w:after="0"/>
              <w:jc w:val="both"/>
              <w:rPr>
                <w:rFonts w:ascii="Garamond" w:hAnsi="Garamond"/>
                <w:i/>
                <w:sz w:val="20"/>
                <w:szCs w:val="20"/>
              </w:rPr>
            </w:pPr>
            <w:r>
              <w:rPr>
                <w:rFonts w:ascii="Garamond" w:hAnsi="Garamond"/>
                <w:sz w:val="20"/>
                <w:szCs w:val="20"/>
              </w:rPr>
              <w:t>[</w:t>
            </w:r>
            <w:r w:rsidR="005C322D" w:rsidRPr="005C322D">
              <w:t>Mgr. Jiří Blažek, jednatel</w:t>
            </w:r>
            <w:permEnd w:id="1455516931"/>
            <w:r>
              <w:rPr>
                <w:rFonts w:ascii="Garamond" w:hAnsi="Garamond"/>
                <w:sz w:val="20"/>
                <w:szCs w:val="20"/>
              </w:rPr>
              <w:t>]</w:t>
            </w:r>
          </w:p>
          <w:p w14:paraId="1E0C6B9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BADFD9F"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CE7B685"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051E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21EE93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88D5CE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230EBD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9D3A716"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7BDE1F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A938F6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19F27E2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06DE561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A9890F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69FEDFF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71E337C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34DFFC2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FDA22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3E661A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E087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561DEBA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4E6F9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BEC6F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8858D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687BF3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0BE7B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769354B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0D255A6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6D08FEB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0D21D87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667A9A2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878E89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17EDC1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CD466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012A92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0"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76F0C8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E5A66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D1179D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627C301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14D5C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FE5C0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C246DA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2C8F35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D1196A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76CE6AA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7DF44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B4221B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313C9B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192E245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1A359DB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5F0231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87FDAC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BF852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208C009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5FEB2F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072369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74848C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C007481"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8823A6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083E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32645BA1"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F1BF76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7EEFAC1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4BAA07F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550029EE"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25566D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156A4EA"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14016CF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5BD326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643F6A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485B59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39149E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7CD8F8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40892F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7FA4AB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8124C64"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1096B5A"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168190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1964B95"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DDE977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F650E96"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ED7B56"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BA1933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098AFDF"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1C9FB52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5F5B3BF"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2DFD75AA"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6F97B4F9"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2A06B9D5"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5F13E024"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188AB506"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4F68E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2D77D822"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69AB5A0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DA8C768"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EF6C1F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B7BEAD5"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BECDFF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0958165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35DCFC4"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0F8429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F201B3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DBFC2FA"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A7AFB0"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C0BB5A0"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84387E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1C26FE8"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4BE4D6"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79969924"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17DEB2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6B2C806"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3B0895D"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6927FF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D42FB2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DA995E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DE99CFB"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66383AF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63C457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141D79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5F8DB9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676AB4" w14:textId="77777777" w:rsidR="00D111A7" w:rsidRDefault="00D111A7">
      <w:pPr>
        <w:spacing w:after="0" w:line="240" w:lineRule="auto"/>
      </w:pPr>
      <w:r>
        <w:separator/>
      </w:r>
    </w:p>
  </w:endnote>
  <w:endnote w:type="continuationSeparator" w:id="0">
    <w:p w14:paraId="710DDF3E" w14:textId="77777777" w:rsidR="00D111A7" w:rsidRDefault="00D11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0D86AC" w14:textId="77777777" w:rsidR="00D111A7" w:rsidRDefault="00D111A7">
      <w:pPr>
        <w:spacing w:after="0" w:line="240" w:lineRule="auto"/>
      </w:pPr>
      <w:r>
        <w:separator/>
      </w:r>
    </w:p>
  </w:footnote>
  <w:footnote w:type="continuationSeparator" w:id="0">
    <w:p w14:paraId="17D46522" w14:textId="77777777" w:rsidR="00D111A7" w:rsidRDefault="00D111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ED6B1D"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42766D">
      <w:rPr>
        <w:rFonts w:ascii="Garamond" w:hAnsi="Garamond" w:cs="Palatino Linotype"/>
        <w:color w:val="000000"/>
      </w:rPr>
      <w:t xml:space="preserve">034  </w:t>
    </w:r>
    <w:r w:rsidR="003B78E7">
      <w:rPr>
        <w:rFonts w:ascii="Garamond" w:hAnsi="Garamond" w:cs="Palatino Linotype"/>
        <w:color w:val="000000"/>
      </w:rPr>
      <w:t>(</w:t>
    </w:r>
    <w:r>
      <w:rPr>
        <w:rFonts w:ascii="Garamond" w:hAnsi="Garamond" w:cs="Palatino Linotype"/>
        <w:color w:val="000000"/>
      </w:rPr>
      <w:t>dále jen „Smlouva“)</w:t>
    </w:r>
  </w:p>
  <w:p w14:paraId="4F32FF51"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176199" w14:textId="77777777" w:rsidR="008A6FC9" w:rsidRDefault="007E7D43">
    <w:pPr>
      <w:pStyle w:val="Zhlav"/>
    </w:pPr>
    <w:r>
      <w:rPr>
        <w:rFonts w:ascii="Garamond" w:hAnsi="Garamond"/>
        <w:noProof/>
        <w:sz w:val="32"/>
        <w:szCs w:val="36"/>
      </w:rPr>
      <w:drawing>
        <wp:inline distT="0" distB="0" distL="0" distR="0" wp14:anchorId="37608E94" wp14:editId="0E4A953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Full" w:cryptAlgorithmClass="hash" w:cryptAlgorithmType="typeAny" w:cryptAlgorithmSid="4" w:cryptSpinCount="100000" w:hash="KDGaLR6LZRSPyE3NcvTBII59MOA=" w:salt="mpgvHcH4pWuE5hDJgDW3/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232FF2"/>
    <w:rsid w:val="002F2585"/>
    <w:rsid w:val="003B78E7"/>
    <w:rsid w:val="0042766D"/>
    <w:rsid w:val="0043624D"/>
    <w:rsid w:val="005423AE"/>
    <w:rsid w:val="005B51C3"/>
    <w:rsid w:val="005C322D"/>
    <w:rsid w:val="00676EFB"/>
    <w:rsid w:val="006A43F8"/>
    <w:rsid w:val="006C04FE"/>
    <w:rsid w:val="007E7D43"/>
    <w:rsid w:val="008A6FC9"/>
    <w:rsid w:val="00904C73"/>
    <w:rsid w:val="0092774D"/>
    <w:rsid w:val="00940EE1"/>
    <w:rsid w:val="009A3340"/>
    <w:rsid w:val="009F3B5A"/>
    <w:rsid w:val="00A04653"/>
    <w:rsid w:val="00A858BB"/>
    <w:rsid w:val="00B54615"/>
    <w:rsid w:val="00B82C88"/>
    <w:rsid w:val="00D111A7"/>
    <w:rsid w:val="00D759E2"/>
    <w:rsid w:val="00D77E6A"/>
    <w:rsid w:val="00DA759D"/>
    <w:rsid w:val="00DE67F2"/>
    <w:rsid w:val="00DF388E"/>
    <w:rsid w:val="00E735FF"/>
    <w:rsid w:val="00F141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A1DE9"/>
  <w15:docId w15:val="{67258CA9-747D-4D1B-B1C8-AAB1E0AE5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d+DrLkpinS0dNsAtmVNUh28gWS0vXnA4/o/V7z4Oqdg=</DigestValue>
    </Reference>
    <Reference Type="http://www.w3.org/2000/09/xmldsig#Object" URI="#idOfficeObject">
      <DigestMethod Algorithm="http://www.w3.org/2001/04/xmlenc#sha256"/>
      <DigestValue>2KReULD6D3256ceL7LHyt4VNziV26Gj4sBDf4ozeo1s=</DigestValue>
    </Reference>
    <Reference Type="http://uri.etsi.org/01903#SignedProperties" URI="#idSignedProperties">
      <Transforms>
        <Transform Algorithm="http://www.w3.org/TR/2001/REC-xml-c14n-20010315"/>
      </Transforms>
      <DigestMethod Algorithm="http://www.w3.org/2001/04/xmlenc#sha256"/>
      <DigestValue>xIKkooWg4G5RAyXnPmh34x0AKNfa5XdWoI+zhvhMxRo=</DigestValue>
    </Reference>
  </SignedInfo>
  <SignatureValue>kg8Bv40t4nxqdo3pO9pYflCVFPN/WgXynVh0EVs/LjT46V2B1atiBEW3ulT+wDpOqnkbgFDA/yqU
0dprI+keMAi+LMLmTGLeOcOKCLt/Avk5uBs3f/eFYsbRJNqOlErfNPvp5cZ7YBIh9kxjvQe/Zt4p
dC0kQjznTcPKktmBNRdw2xih1/Qd04t6t0mSXfQc9Z9qxCh9/NhPEFooMJ3XirH+t4Il6DI76j8n
KivAh/CM1KAkr7sId3PlDiQsvSARqK3g2nspLSp3zG8eOvJbuZME2mZsR/zU2vkDLujz4bBe+tni
Mr2UcUNj3YOhrzUoLwozwn9wRYA0xJfugzq6Sg==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Ct0/mMyN8UQrKEkSHcv8gLecAq4+JLTJDSgqrkE3qeU=</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xqQVb6sInPvWMh8ojE58iEol1Kg9H+Ivp6XtBT8WfYc=</DigestValue>
      </Reference>
      <Reference URI="/word/endnotes.xml?ContentType=application/vnd.openxmlformats-officedocument.wordprocessingml.endnotes+xml">
        <DigestMethod Algorithm="http://www.w3.org/2001/04/xmlenc#sha256"/>
        <DigestValue>OcGrHAZ4dm7Tcwkn61r+8+cFmE1mllLBsss10hOF3ZE=</DigestValue>
      </Reference>
      <Reference URI="/word/fontTable.xml?ContentType=application/vnd.openxmlformats-officedocument.wordprocessingml.fontTable+xml">
        <DigestMethod Algorithm="http://www.w3.org/2001/04/xmlenc#sha256"/>
        <DigestValue>sNF6WAQUiaQqtwBBPo7wjXmqA8Dfi+fCMV0qCugi9mE=</DigestValue>
      </Reference>
      <Reference URI="/word/footnotes.xml?ContentType=application/vnd.openxmlformats-officedocument.wordprocessingml.footnotes+xml">
        <DigestMethod Algorithm="http://www.w3.org/2001/04/xmlenc#sha256"/>
        <DigestValue>trCGQXisAn7BPbPfcZZooEUsZrDAwN82mNoO5CYj1wQ=</DigestValue>
      </Reference>
      <Reference URI="/word/header1.xml?ContentType=application/vnd.openxmlformats-officedocument.wordprocessingml.header+xml">
        <DigestMethod Algorithm="http://www.w3.org/2001/04/xmlenc#sha256"/>
        <DigestValue>DvY8N4NsCqpYMVooiRv9KAppnzThd2B7bwjW6k0MLBk=</DigestValue>
      </Reference>
      <Reference URI="/word/header2.xml?ContentType=application/vnd.openxmlformats-officedocument.wordprocessingml.header+xml">
        <DigestMethod Algorithm="http://www.w3.org/2001/04/xmlenc#sha256"/>
        <DigestValue>hZV0o0CuSkSNlsnNlWNWT5jtmKrlTQvB07odNhy0CZ0=</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7AfTurVXsSrsvJMWXcR2idF6W2cEV7DZAXgzFKY5B7s=</DigestValue>
      </Reference>
      <Reference URI="/word/people.xml?ContentType=application/vnd.openxmlformats-officedocument.wordprocessingml.people+xml">
        <DigestMethod Algorithm="http://www.w3.org/2001/04/xmlenc#sha256"/>
        <DigestValue>4MkXEGYyTOgPULKNbaEudV4CbI/SEKQUXXR8DoqTuFo=</DigestValue>
      </Reference>
      <Reference URI="/word/settings.xml?ContentType=application/vnd.openxmlformats-officedocument.wordprocessingml.settings+xml">
        <DigestMethod Algorithm="http://www.w3.org/2001/04/xmlenc#sha256"/>
        <DigestValue>bl3n1py5n0H42jxqbqoABBXyTe4AejKrzFJQX8bGLS4=</DigestValue>
      </Reference>
      <Reference URI="/word/styles.xml?ContentType=application/vnd.openxmlformats-officedocument.wordprocessingml.styles+xml">
        <DigestMethod Algorithm="http://www.w3.org/2001/04/xmlenc#sha256"/>
        <DigestValue>q8DRPW/sn9epLYXHmMfHNCeTwdLjLiTXzKzE9oedqno=</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T1Mz5k+gWHfvzMCSnVuToLMnLKZgNmAUGvu5YJcgQIQ=</DigestValue>
      </Reference>
    </Manifest>
    <SignatureProperties>
      <SignatureProperty Id="idSignatureTime" Target="#idPackageSignature">
        <mdssi:SignatureTime xmlns:mdssi="http://schemas.openxmlformats.org/package/2006/digital-signature">
          <mdssi:Format>YYYY-MM-DDThh:mm:ssTZD</mdssi:Format>
          <mdssi:Value>2021-02-24T07:37:33Z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16.0.13628/22</OfficeVersion>
          <ApplicationVersion>16.0.13628</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2021-02-24T07:37:33Z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nn+g6h5BSW6WpSqYJyb4wlwQbng=</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aWsbqWe+5FJoP1zc+0RoPQ0rhZ0=</DigestValue>
    </Reference>
  </SignedInfo>
  <SignatureValue>p79eCuPtR1xkRJXkZGDFw84yQZALWZfCjk+9HI0Ut8BgDEHSZCsPxcL6FmzcNPKp0BLiewS5JFUr
w8DJL/Q5QgKNQAEpZxMOkRGZ2Jaxd95Wh3EAJFPkA9NPnVCwRYBeXOBmV7/H4Bq0V/1l0IecyxOL
YO3Zi2egKAt2RblVC4vPPcmRM8OyVHcp8ycG6GOFGzrR0BAuZFu6WiBaOarKDWqwBMGbb9RPekiC
IxNv9rKShGK0/pJ5ZYuM36/XhE5C2BE+qhHzvs2ttci5s4f7pExicjFPG9X3tQQMRq72SOoPNo65
Q2Wi7fFsCuO7dz+oSRjaZtMIfoyMlZWRBiPlOQ==</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uzTNzL5vgI4O8rc3PbxMJu75cLs=</DigestValue>
      </Reference>
      <Reference URI="/word/fontTable.xml?ContentType=application/vnd.openxmlformats-officedocument.wordprocessingml.fontTable+xml">
        <DigestMethod Algorithm="http://www.w3.org/2000/09/xmldsig#sha1"/>
        <DigestValue>94VM7+kambDG5KpoO9MNp8JkCQk=</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vSy71HwiaGlwceNoeqcvdIebfkE=</DigestValue>
      </Reference>
      <Reference URI="/word/styles.xml?ContentType=application/vnd.openxmlformats-officedocument.wordprocessingml.styles+xml">
        <DigestMethod Algorithm="http://www.w3.org/2000/09/xmldsig#sha1"/>
        <DigestValue>GaRFwfQ/WXSb8sJhtVqS6g6vIYA=</DigestValue>
      </Reference>
      <Reference URI="/word/header2.xml?ContentType=application/vnd.openxmlformats-officedocument.wordprocessingml.header+xml">
        <DigestMethod Algorithm="http://www.w3.org/2000/09/xmldsig#sha1"/>
        <DigestValue>26KZOYBVGcZeZ2HF11lL5dNuxEc=</DigestValue>
      </Reference>
      <Reference URI="/word/endnotes.xml?ContentType=application/vnd.openxmlformats-officedocument.wordprocessingml.endnotes+xml">
        <DigestMethod Algorithm="http://www.w3.org/2000/09/xmldsig#sha1"/>
        <DigestValue>4gF4qQNN3B1UdYPz+X/kZJ9lGa4=</DigestValue>
      </Reference>
      <Reference URI="/word/document.xml?ContentType=application/vnd.openxmlformats-officedocument.wordprocessingml.document.main+xml">
        <DigestMethod Algorithm="http://www.w3.org/2000/09/xmldsig#sha1"/>
        <DigestValue>aKAzM7jwVoDWzsv6w3ht6rJ3ojU=</DigestValue>
      </Reference>
      <Reference URI="/word/webSettings.xml?ContentType=application/vnd.openxmlformats-officedocument.wordprocessingml.webSettings+xml">
        <DigestMethod Algorithm="http://www.w3.org/2000/09/xmldsig#sha1"/>
        <DigestValue>bk0h5kXUEOJLrFOk0P86eP6IgR4=</DigestValue>
      </Reference>
      <Reference URI="/word/footnotes.xml?ContentType=application/vnd.openxmlformats-officedocument.wordprocessingml.footnotes+xml">
        <DigestMethod Algorithm="http://www.w3.org/2000/09/xmldsig#sha1"/>
        <DigestValue>vnJo5rwXGWd52TqlmgChPc3LFy8=</DigestValue>
      </Reference>
      <Reference URI="/word/header1.xml?ContentType=application/vnd.openxmlformats-officedocument.wordprocessingml.header+xml">
        <DigestMethod Algorithm="http://www.w3.org/2000/09/xmldsig#sha1"/>
        <DigestValue>fd74LK6SHPPgtJWPUzwvjg0QI6o=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11"/>
            <mdssi:RelationshipReference SourceId="rId5"/>
            <mdssi:RelationshipReference SourceId="rId4"/>
            <mdssi:RelationshipReference SourceId="rId9"/>
          </Transform>
          <Transform Algorithm="http://www.w3.org/TR/2001/REC-xml-c14n-20010315"/>
        </Transforms>
        <DigestMethod Algorithm="http://www.w3.org/2000/09/xmldsig#sha1"/>
        <DigestValue>BWokM9OzstD9zxiT631Htkz78HY=</DigestValue>
      </Reference>
    </Manifest>
    <SignatureProperties>
      <SignatureProperty Id="idSignatureTime" Target="#idPackageSignature">
        <mdssi:SignatureTime>
          <mdssi:Format>YYYY-MM-DDThh:mm:ssTZD</mdssi:Format>
          <mdssi:Value>2021-03-01T09:14:03Z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2021-03-01T09:14:03Z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28</TotalTime>
  <Pages>7</Pages>
  <Words>3381</Words>
  <Characters>19950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21</cp:revision>
  <dcterms:created xsi:type="dcterms:W3CDTF">2021-01-28T09:46:00Z</dcterms:created>
  <dcterms:modified xsi:type="dcterms:W3CDTF">2021-02-24T07:20:00Z</dcterms:modified>
</cp:coreProperties>
</file>