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393A36D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1B3BEB">
        <w:rPr>
          <w:rFonts w:ascii="Garamond" w:hAnsi="Garamond"/>
          <w:sz w:val="24"/>
          <w:szCs w:val="24"/>
        </w:rPr>
        <w:t>11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6246A1F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244C0">
        <w:t>zky.zcu.cz/contract_display_44</w:t>
      </w:r>
      <w:r w:rsidR="001B3BEB">
        <w:t>65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A9196F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244C0">
        <w:rPr>
          <w:rFonts w:ascii="Garamond" w:hAnsi="Garamond" w:cs="Arial"/>
          <w:b/>
          <w:sz w:val="22"/>
          <w:szCs w:val="22"/>
        </w:rPr>
        <w:t>0</w:t>
      </w:r>
      <w:r w:rsidR="001B3BEB">
        <w:rPr>
          <w:rFonts w:ascii="Garamond" w:hAnsi="Garamond" w:cs="Arial"/>
          <w:b/>
          <w:sz w:val="22"/>
          <w:szCs w:val="22"/>
        </w:rPr>
        <w:t>8</w:t>
      </w:r>
      <w:r w:rsidR="003244C0">
        <w:rPr>
          <w:rFonts w:ascii="Garamond" w:hAnsi="Garamond" w:cs="Arial"/>
          <w:b/>
          <w:sz w:val="22"/>
          <w:szCs w:val="22"/>
        </w:rPr>
        <w:t>.03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C7475">
        <w:rPr>
          <w:rFonts w:ascii="Garamond" w:hAnsi="Garamond" w:cs="Arial"/>
          <w:sz w:val="22"/>
          <w:szCs w:val="22"/>
        </w:rPr>
        <w:t>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lastRenderedPageBreak/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FC7D1F6" w:rsidR="00AD69FB" w:rsidRPr="00EB6175" w:rsidRDefault="001B3BEB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2FCEB930" wp14:editId="2871907E">
          <wp:extent cx="5848985" cy="129794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297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244C0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244C0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8E330B57-06CF-4EA4-B0AE-BB6DECAB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G9cbvq+wccqT4pkzlYNpLp36AE942PM/pdjD5NcJnhs=</DigestValue>
    </Reference>
    <Reference Type="http://www.w3.org/2000/09/xmldsig#Object" URI="#idOfficeObject">
      <DigestMethod Algorithm="http://www.w3.org/2001/04/xmlenc#sha256"/>
      <DigestValue>AovNxNIsO5HTc21TTkKxWd/vdeQlFTL4zYmaHbN0on8=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Vf3uZqCBrR2lpOPaiCYl3PHoa0ym5wddnxZq3xnY+wQ=</DigestValue>
    </Reference>
  </SignedInfo>
  <SignatureValue>x7ja93d1chgbQrJVn8nzzUXRCwWqXeDyRWTrbAMLfq+zJ/nTXyyliV2D31zmX7aWVR6V/Q78quin
DwS9ow5/FcXfJkTVJ/QRJqSR99mtMM4DO4vR2kwIDo5UhYNyhW9iiooLrpm/HFlfHGUNGnrIvqiT
5NBk8ebH1v2zD8/ZpWz0KxmEeETvNFvxQA6kHvY5p5BxkU68WnO//CnieLLHg76mQ1nTQR66YBIs
KkQ7/bEc7p6PYiC13zrtv6XzhDtchUAcGFBikcV8HVlEhla5ROb8sz8I9JFWY/3Kjc/XopAilFOz
xSsp2R96PNcOFMXZcJsEsT1baK7gTN9Urq513w==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lNxCCM6NcY7BQ8M/i9SiuxXNw95Psg2fRaQj/LPEcR4=</DigestValue>
      </Reference>
      <Reference URI="/word/endnotes.xml?ContentType=application/vnd.openxmlformats-officedocument.wordprocessingml.endnotes+xml">
        <DigestMethod Algorithm="http://www.w3.org/2001/04/xmlenc#sha256"/>
        <DigestValue>BixhQjKLLOI0Dh6e7gpp+J9vnjfoaXYs5reNkvxbqUE=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7RQdyfWqixH5cN7DGyqA/gmTadxpWWAijGjSwgBmXvc=</DigestValue>
      </Reference>
      <Reference URI="/word/footnotes.xml?ContentType=application/vnd.openxmlformats-officedocument.wordprocessingml.footnotes+xml">
        <DigestMethod Algorithm="http://www.w3.org/2001/04/xmlenc#sha256"/>
        <DigestValue>Z1BEjsPyLMJczO+G+CI4PNko5KNs0wFdAkxkGFyKuCs=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eLc0t822NDNmNMcFEKH8suJCGpSUwpQGuYSCR733X2g=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8K2RxklYuWwfXP8vbhtyjwbqwDUSA07r6da9jDQRRDg=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2021-02-24T12:02:03Z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16.0.10371/14</OfficeVersion>
          <ApplicationVersion>16.0.10371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2021-02-24T12:02:03Z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37BDD-17B7-4266-9854-891CAAE1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</cp:revision>
  <cp:lastPrinted>2018-08-08T13:48:00Z</cp:lastPrinted>
  <dcterms:created xsi:type="dcterms:W3CDTF">2021-01-21T11:32:00Z</dcterms:created>
  <dcterms:modified xsi:type="dcterms:W3CDTF">2021-02-24T12:02:00Z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