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02E6">
        <w:rPr>
          <w:rFonts w:ascii="Garamond" w:hAnsi="Garamond" w:cs="Arial"/>
          <w:b/>
          <w:bCs/>
          <w:sz w:val="28"/>
          <w:szCs w:val="28"/>
        </w:rPr>
        <w:t>011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3B02E6">
        <w:rPr>
          <w:rFonts w:ascii="Garamond" w:hAnsi="Garamond" w:cs="Palatino Linotype"/>
          <w:color w:val="000000"/>
          <w:sz w:val="20"/>
          <w:szCs w:val="20"/>
        </w:rPr>
        <w:t>48</w:t>
      </w:r>
      <w:r w:rsidR="006D5EBD">
        <w:rPr>
          <w:rFonts w:ascii="Garamond" w:hAnsi="Garamond" w:cs="Palatino Linotype"/>
          <w:color w:val="000000"/>
          <w:sz w:val="20"/>
          <w:szCs w:val="20"/>
        </w:rPr>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5442246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442246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183288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83288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62834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62834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59437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94371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553929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5392951"/>
      <w:r>
        <w:rPr>
          <w:rFonts w:ascii="Garamond" w:hAnsi="Garamond" w:cs="Arial"/>
          <w:sz w:val="20"/>
          <w:szCs w:val="20"/>
        </w:rPr>
        <w:tab/>
        <w:t>DIČ:</w:t>
      </w:r>
      <w:r>
        <w:rPr>
          <w:rFonts w:ascii="Garamond" w:hAnsi="Garamond"/>
          <w:sz w:val="20"/>
          <w:szCs w:val="20"/>
        </w:rPr>
        <w:tab/>
      </w:r>
      <w:permStart w:id="1520201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02018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50068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0068728"/>
      <w:r>
        <w:rPr>
          <w:rFonts w:ascii="Garamond" w:hAnsi="Garamond"/>
          <w:sz w:val="20"/>
          <w:szCs w:val="20"/>
        </w:rPr>
        <w:t xml:space="preserve">, oddíl </w:t>
      </w:r>
      <w:r>
        <w:rPr>
          <w:rFonts w:ascii="Garamond" w:hAnsi="Garamond" w:cs="Arial"/>
          <w:sz w:val="20"/>
          <w:szCs w:val="20"/>
        </w:rPr>
        <w:t>[</w:t>
      </w:r>
      <w:permStart w:id="1679322892"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679322892"/>
      <w:r>
        <w:rPr>
          <w:rFonts w:ascii="Garamond" w:hAnsi="Garamond" w:cs="Arial"/>
          <w:sz w:val="20"/>
          <w:szCs w:val="20"/>
        </w:rPr>
        <w:t>]</w:t>
      </w:r>
      <w:r>
        <w:rPr>
          <w:rFonts w:ascii="Garamond" w:hAnsi="Garamond"/>
          <w:sz w:val="20"/>
          <w:szCs w:val="20"/>
        </w:rPr>
        <w:t xml:space="preserve">, vložka </w:t>
      </w:r>
      <w:permStart w:id="19636708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6367083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52490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2490552"/>
      <w:r>
        <w:rPr>
          <w:rFonts w:ascii="Garamond" w:hAnsi="Garamond" w:cs="Arial"/>
          <w:sz w:val="20"/>
          <w:szCs w:val="20"/>
        </w:rPr>
        <w:t xml:space="preserve">, e-mail </w:t>
      </w:r>
      <w:permStart w:id="10001732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00173249"/>
      <w:r>
        <w:rPr>
          <w:rFonts w:ascii="Garamond" w:hAnsi="Garamond" w:cs="Arial"/>
          <w:sz w:val="20"/>
          <w:szCs w:val="20"/>
        </w:rPr>
        <w:t>], tel.: [</w:t>
      </w:r>
      <w:permStart w:id="34617110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4617110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43156751" w:edGrp="everyone"/>
      <w:r>
        <w:rPr>
          <w:rFonts w:ascii="Garamond" w:hAnsi="Garamond" w:cs="Arial"/>
          <w:sz w:val="20"/>
          <w:szCs w:val="20"/>
        </w:rPr>
        <w:t>[</w:t>
      </w:r>
      <w:r>
        <w:rPr>
          <w:rFonts w:ascii="Garamond" w:hAnsi="Garamond" w:cs="Arial"/>
          <w:sz w:val="20"/>
          <w:szCs w:val="20"/>
          <w:highlight w:val="yellow"/>
        </w:rPr>
        <w:t>DOPLNÍ DODAVATEL</w:t>
      </w:r>
      <w:permEnd w:id="104315675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846548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846548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A59" w:rsidRDefault="004E6A59">
      <w:pPr>
        <w:spacing w:after="0" w:line="240" w:lineRule="auto"/>
      </w:pPr>
      <w:r>
        <w:separator/>
      </w:r>
    </w:p>
  </w:endnote>
  <w:endnote w:type="continuationSeparator" w:id="0">
    <w:p w:rsidR="004E6A59" w:rsidRDefault="004E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A59" w:rsidRDefault="004E6A59">
      <w:pPr>
        <w:spacing w:after="0" w:line="240" w:lineRule="auto"/>
      </w:pPr>
      <w:r>
        <w:separator/>
      </w:r>
    </w:p>
  </w:footnote>
  <w:footnote w:type="continuationSeparator" w:id="0">
    <w:p w:rsidR="004E6A59" w:rsidRDefault="004E6A5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B02E6">
      <w:rPr>
        <w:rFonts w:ascii="Garamond" w:hAnsi="Garamond" w:cs="Palatino Linotype"/>
        <w:color w:val="000000"/>
      </w:rPr>
      <w:t>048</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S/osVfeMG8leJZkn5ZvlxYMunEw=" w:salt="e5YxJGUiqF1zuA0gr0jG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02E6"/>
    <w:rsid w:val="003B78E7"/>
    <w:rsid w:val="003C4E14"/>
    <w:rsid w:val="0042766D"/>
    <w:rsid w:val="004E6A59"/>
    <w:rsid w:val="005423AE"/>
    <w:rsid w:val="005B51C3"/>
    <w:rsid w:val="00676EFB"/>
    <w:rsid w:val="006A43F8"/>
    <w:rsid w:val="006C04FE"/>
    <w:rsid w:val="006D5EBD"/>
    <w:rsid w:val="007E7D43"/>
    <w:rsid w:val="008A6FC9"/>
    <w:rsid w:val="00904C73"/>
    <w:rsid w:val="0092774D"/>
    <w:rsid w:val="00940EE1"/>
    <w:rsid w:val="009A3340"/>
    <w:rsid w:val="009F3B5A"/>
    <w:rsid w:val="00A858BB"/>
    <w:rsid w:val="00B54615"/>
    <w:rsid w:val="00B82C88"/>
    <w:rsid w:val="00D111A7"/>
    <w:rsid w:val="00D759E2"/>
    <w:rsid w:val="00D77E6A"/>
    <w:rsid w:val="00DA759D"/>
    <w:rsid w:val="00DD4F45"/>
    <w:rsid w:val="00DE67F2"/>
    <w:rsid w:val="00DF388E"/>
    <w:rsid w:val="00E735FF"/>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dcterms:created xsi:type="dcterms:W3CDTF">2021-01-28T09:46:00Z</dcterms:created>
  <dcterms:modified xsi:type="dcterms:W3CDTF">2021-02-22T12:21:00Z</dcterms:modified>
</cp:coreProperties>
</file>