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B1F32"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2774D">
        <w:rPr>
          <w:rFonts w:ascii="Garamond" w:hAnsi="Garamond" w:cs="Arial"/>
          <w:b/>
          <w:bCs/>
          <w:sz w:val="28"/>
          <w:szCs w:val="28"/>
        </w:rPr>
        <w:t>002</w:t>
      </w:r>
      <w:r>
        <w:rPr>
          <w:rFonts w:ascii="Garamond" w:hAnsi="Garamond" w:cs="Arial"/>
          <w:b/>
          <w:bCs/>
          <w:sz w:val="28"/>
          <w:szCs w:val="28"/>
        </w:rPr>
        <w:t>-2021“</w:t>
      </w:r>
    </w:p>
    <w:p w14:paraId="637894E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3F6718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06D7C84"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F141B2">
        <w:rPr>
          <w:rFonts w:ascii="Garamond" w:hAnsi="Garamond" w:cs="Palatino Linotype"/>
          <w:color w:val="000000"/>
          <w:sz w:val="20"/>
          <w:szCs w:val="20"/>
        </w:rPr>
        <w:t>P</w:t>
      </w:r>
      <w:r w:rsidR="00F141B2" w:rsidRPr="00F141B2">
        <w:rPr>
          <w:rFonts w:ascii="Garamond" w:hAnsi="Garamond" w:cs="Palatino Linotype"/>
          <w:color w:val="000000"/>
          <w:sz w:val="20"/>
          <w:szCs w:val="20"/>
        </w:rPr>
        <w:t>21V00000</w:t>
      </w:r>
      <w:r w:rsidR="0092774D">
        <w:rPr>
          <w:rFonts w:ascii="Garamond" w:hAnsi="Garamond" w:cs="Palatino Linotype"/>
          <w:color w:val="000000"/>
          <w:sz w:val="20"/>
          <w:szCs w:val="20"/>
        </w:rPr>
        <w:t>013</w:t>
      </w:r>
      <w:permStart w:id="1254784223" w:edGrp="everyone"/>
      <w:permEnd w:id="1254784223"/>
    </w:p>
    <w:p w14:paraId="434EAA32" w14:textId="0AC2DA1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22565378" w:edGrp="everyone"/>
      <w:permEnd w:id="1022565378"/>
    </w:p>
    <w:p w14:paraId="3BE41CA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92B058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7F2ED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4347CB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CA1626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649E9A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C95A7BF"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45142CD" w14:textId="72CC8F1D"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29319510" w:edGrp="everyone"/>
      <w:r w:rsidR="00634DC4" w:rsidRPr="00634DC4">
        <w:t>Axes Computers s.r.o.</w:t>
      </w:r>
      <w:r>
        <w:rPr>
          <w:rFonts w:ascii="Garamond" w:hAnsi="Garamond" w:cs="Arial"/>
          <w:sz w:val="20"/>
          <w:szCs w:val="20"/>
        </w:rPr>
        <w:t>]</w:t>
      </w:r>
      <w:permEnd w:id="1029319510"/>
    </w:p>
    <w:p w14:paraId="0C7C620E" w14:textId="435B504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14226433" w:edGrp="everyone"/>
      <w:r>
        <w:rPr>
          <w:rFonts w:ascii="Garamond" w:hAnsi="Garamond" w:cs="Arial"/>
          <w:sz w:val="20"/>
          <w:szCs w:val="20"/>
        </w:rPr>
        <w:t>[</w:t>
      </w:r>
      <w:r w:rsidR="00634DC4" w:rsidRPr="00634DC4">
        <w:t>Kollárova 2116/1, 301 00 Plzeň</w:t>
      </w:r>
      <w:r>
        <w:rPr>
          <w:rFonts w:ascii="Garamond" w:hAnsi="Garamond" w:cs="Arial"/>
          <w:sz w:val="20"/>
          <w:szCs w:val="20"/>
        </w:rPr>
        <w:t>]</w:t>
      </w:r>
      <w:permEnd w:id="1614226433"/>
    </w:p>
    <w:p w14:paraId="1ACA73AD" w14:textId="4B60CC3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02602312" w:edGrp="everyone"/>
      <w:r>
        <w:rPr>
          <w:rFonts w:ascii="Garamond" w:hAnsi="Garamond" w:cs="Arial"/>
          <w:sz w:val="20"/>
          <w:szCs w:val="20"/>
        </w:rPr>
        <w:t>[</w:t>
      </w:r>
      <w:r w:rsidR="00634DC4" w:rsidRPr="00634DC4">
        <w:t>Mgr. Jiří Blažek, jednatel</w:t>
      </w:r>
      <w:r>
        <w:rPr>
          <w:rFonts w:ascii="Garamond" w:hAnsi="Garamond" w:cs="Arial"/>
          <w:sz w:val="20"/>
          <w:szCs w:val="20"/>
        </w:rPr>
        <w:t>]</w:t>
      </w:r>
      <w:permEnd w:id="1302602312"/>
    </w:p>
    <w:p w14:paraId="63C47D5A" w14:textId="505E47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4845380" w:edGrp="everyone"/>
      <w:r>
        <w:rPr>
          <w:rFonts w:ascii="Garamond" w:hAnsi="Garamond" w:cs="Arial"/>
          <w:sz w:val="20"/>
          <w:szCs w:val="20"/>
        </w:rPr>
        <w:t>[</w:t>
      </w:r>
      <w:r w:rsidR="00634DC4" w:rsidRPr="00634DC4">
        <w:t>25232312</w:t>
      </w:r>
      <w:r>
        <w:rPr>
          <w:rFonts w:ascii="Garamond" w:hAnsi="Garamond" w:cs="Arial"/>
          <w:sz w:val="20"/>
          <w:szCs w:val="20"/>
        </w:rPr>
        <w:t>]</w:t>
      </w:r>
      <w:permEnd w:id="44845380"/>
      <w:r>
        <w:rPr>
          <w:rFonts w:ascii="Garamond" w:hAnsi="Garamond" w:cs="Arial"/>
          <w:sz w:val="20"/>
          <w:szCs w:val="20"/>
        </w:rPr>
        <w:tab/>
        <w:t>DIČ:</w:t>
      </w:r>
      <w:r>
        <w:rPr>
          <w:rFonts w:ascii="Garamond" w:hAnsi="Garamond"/>
          <w:sz w:val="20"/>
          <w:szCs w:val="20"/>
        </w:rPr>
        <w:tab/>
      </w:r>
      <w:permStart w:id="259795003" w:edGrp="everyone"/>
      <w:r w:rsidR="00634DC4" w:rsidRPr="00634DC4">
        <w:t>CZ25232312</w:t>
      </w:r>
      <w:permEnd w:id="259795003"/>
    </w:p>
    <w:p w14:paraId="0409C6CE" w14:textId="592FB1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93645465" w:edGrp="everyone"/>
      <w:r w:rsidR="00634DC4" w:rsidRPr="00634DC4">
        <w:t>OR Krajského soudu Plzeň</w:t>
      </w:r>
      <w:permEnd w:id="2093645465"/>
      <w:r>
        <w:rPr>
          <w:rFonts w:ascii="Garamond" w:hAnsi="Garamond"/>
          <w:sz w:val="20"/>
          <w:szCs w:val="20"/>
        </w:rPr>
        <w:t xml:space="preserve">, oddíl </w:t>
      </w:r>
      <w:r>
        <w:rPr>
          <w:rFonts w:ascii="Garamond" w:hAnsi="Garamond" w:cs="Arial"/>
          <w:sz w:val="20"/>
          <w:szCs w:val="20"/>
        </w:rPr>
        <w:t>[</w:t>
      </w:r>
      <w:permStart w:id="270808067" w:edGrp="everyone"/>
      <w:r w:rsidR="00634DC4">
        <w:t>C</w:t>
      </w:r>
      <w:permEnd w:id="270808067"/>
      <w:r>
        <w:rPr>
          <w:rFonts w:ascii="Garamond" w:hAnsi="Garamond" w:cs="Arial"/>
          <w:sz w:val="20"/>
          <w:szCs w:val="20"/>
        </w:rPr>
        <w:t>]</w:t>
      </w:r>
      <w:r>
        <w:rPr>
          <w:rFonts w:ascii="Garamond" w:hAnsi="Garamond"/>
          <w:sz w:val="20"/>
          <w:szCs w:val="20"/>
        </w:rPr>
        <w:t xml:space="preserve">, vložka </w:t>
      </w:r>
      <w:permStart w:id="1484086917" w:edGrp="everyone"/>
      <w:r w:rsidR="00634DC4">
        <w:t>11026</w:t>
      </w:r>
      <w:permEnd w:id="1484086917"/>
      <w:r>
        <w:rPr>
          <w:rFonts w:ascii="Garamond" w:hAnsi="Garamond" w:cs="Arial"/>
          <w:sz w:val="20"/>
          <w:szCs w:val="20"/>
        </w:rPr>
        <w:t>]</w:t>
      </w:r>
    </w:p>
    <w:p w14:paraId="061C8FE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0C933D6" w14:textId="3A8BB584" w:rsidR="008A6FC9" w:rsidRDefault="00634DC4">
      <w:pPr>
        <w:spacing w:after="0" w:line="240" w:lineRule="auto"/>
        <w:ind w:left="567"/>
        <w:jc w:val="both"/>
        <w:rPr>
          <w:rFonts w:ascii="Garamond" w:hAnsi="Garamond" w:cs="Arial"/>
          <w:b/>
          <w:i/>
          <w:sz w:val="20"/>
          <w:szCs w:val="20"/>
        </w:rPr>
      </w:pPr>
      <w:permStart w:id="700846201" w:edGrp="everyone"/>
      <w:r w:rsidRPr="00634DC4">
        <w:t>Mgr. Jiří Blažek, jednatel</w:t>
      </w:r>
      <w:permEnd w:id="700846201"/>
      <w:r w:rsidR="007E7D43">
        <w:rPr>
          <w:rFonts w:ascii="Garamond" w:hAnsi="Garamond" w:cs="Arial"/>
          <w:sz w:val="20"/>
          <w:szCs w:val="20"/>
        </w:rPr>
        <w:t xml:space="preserve">, e-mail </w:t>
      </w:r>
      <w:permStart w:id="356472547" w:edGrp="everyone"/>
      <w:r w:rsidRPr="00634DC4">
        <w:t>blazek@axes.cz</w:t>
      </w:r>
      <w:permEnd w:id="356472547"/>
      <w:r w:rsidR="007E7D43">
        <w:rPr>
          <w:rFonts w:ascii="Garamond" w:hAnsi="Garamond" w:cs="Arial"/>
          <w:sz w:val="20"/>
          <w:szCs w:val="20"/>
        </w:rPr>
        <w:t>], tel.: [</w:t>
      </w:r>
      <w:permStart w:id="774061107" w:edGrp="everyone"/>
      <w:r>
        <w:t>377 354 173</w:t>
      </w:r>
      <w:permEnd w:id="774061107"/>
      <w:r w:rsidR="007E7D43">
        <w:rPr>
          <w:rFonts w:ascii="Garamond" w:hAnsi="Garamond" w:cs="Arial"/>
          <w:sz w:val="20"/>
          <w:szCs w:val="20"/>
        </w:rPr>
        <w:t>] (dále jen „Kontaktní osoba Dodavatele“)</w:t>
      </w:r>
    </w:p>
    <w:p w14:paraId="11D664F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8EB675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9E83CC3" w14:textId="4280794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94161174" w:edGrp="everyone"/>
      <w:r w:rsidR="00E266B9">
        <w:t>29207</w:t>
      </w:r>
      <w:permEnd w:id="494161174"/>
      <w:r>
        <w:rPr>
          <w:rFonts w:ascii="Garamond" w:hAnsi="Garamond" w:cs="Arial"/>
          <w:sz w:val="20"/>
          <w:szCs w:val="20"/>
        </w:rPr>
        <w:t>] Kč bez DPH.</w:t>
      </w:r>
    </w:p>
    <w:p w14:paraId="4D6FDB9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748B02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A9BE3F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985ACA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83E9EA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5582CE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2C060E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F00DD5E" w14:textId="77777777">
        <w:trPr>
          <w:trHeight w:val="2007"/>
        </w:trPr>
        <w:tc>
          <w:tcPr>
            <w:tcW w:w="4336" w:type="dxa"/>
          </w:tcPr>
          <w:p w14:paraId="695271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AE5D225"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DBBA024" w14:textId="77777777" w:rsidR="008A6FC9" w:rsidRDefault="008A6FC9">
            <w:pPr>
              <w:spacing w:after="0"/>
              <w:jc w:val="both"/>
              <w:rPr>
                <w:rFonts w:ascii="Garamond" w:hAnsi="Garamond"/>
                <w:sz w:val="20"/>
                <w:szCs w:val="20"/>
              </w:rPr>
            </w:pPr>
          </w:p>
          <w:p w14:paraId="21FB88F4" w14:textId="77777777" w:rsidR="008A6FC9" w:rsidRDefault="007E7D43">
            <w:pPr>
              <w:spacing w:after="0"/>
              <w:jc w:val="both"/>
              <w:rPr>
                <w:rFonts w:ascii="Garamond" w:hAnsi="Garamond"/>
                <w:sz w:val="20"/>
                <w:szCs w:val="20"/>
              </w:rPr>
            </w:pPr>
            <w:r>
              <w:rPr>
                <w:rFonts w:ascii="Garamond" w:hAnsi="Garamond"/>
                <w:sz w:val="20"/>
                <w:szCs w:val="20"/>
              </w:rPr>
              <w:t>-----------------------------------------------</w:t>
            </w:r>
          </w:p>
          <w:p w14:paraId="49C1C67E"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9E89F0D"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C2A6FF1" w14:textId="77777777" w:rsidR="008A6FC9" w:rsidRDefault="007E7D43">
            <w:pPr>
              <w:spacing w:after="0"/>
              <w:jc w:val="both"/>
              <w:rPr>
                <w:rFonts w:ascii="Garamond" w:hAnsi="Garamond"/>
                <w:sz w:val="20"/>
                <w:szCs w:val="20"/>
              </w:rPr>
            </w:pPr>
            <w:r>
              <w:rPr>
                <w:rFonts w:ascii="Garamond" w:hAnsi="Garamond"/>
                <w:sz w:val="20"/>
                <w:szCs w:val="20"/>
              </w:rPr>
              <w:t>rektor</w:t>
            </w:r>
          </w:p>
          <w:p w14:paraId="63154F8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39A071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70E53D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BB36D8B" w14:textId="77777777" w:rsidR="008A6FC9" w:rsidRDefault="008A6FC9">
            <w:pPr>
              <w:spacing w:after="0"/>
              <w:jc w:val="both"/>
              <w:rPr>
                <w:rFonts w:ascii="Garamond" w:hAnsi="Garamond"/>
                <w:sz w:val="20"/>
                <w:szCs w:val="20"/>
              </w:rPr>
            </w:pPr>
          </w:p>
          <w:p w14:paraId="3D7E52CD"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23B4C21" w14:textId="58D360CC" w:rsidR="008A6FC9" w:rsidRDefault="007E7D43">
            <w:pPr>
              <w:spacing w:after="0"/>
              <w:jc w:val="both"/>
              <w:rPr>
                <w:rFonts w:ascii="Garamond" w:hAnsi="Garamond"/>
                <w:i/>
                <w:sz w:val="20"/>
                <w:szCs w:val="20"/>
              </w:rPr>
            </w:pPr>
            <w:r>
              <w:rPr>
                <w:rFonts w:ascii="Garamond" w:hAnsi="Garamond"/>
                <w:sz w:val="20"/>
                <w:szCs w:val="20"/>
              </w:rPr>
              <w:t>[</w:t>
            </w:r>
            <w:permStart w:id="1762819920" w:edGrp="everyone"/>
            <w:r w:rsidR="00634DC4" w:rsidRPr="00634DC4">
              <w:t>Axes Computers s.r.o.</w:t>
            </w:r>
            <w:r>
              <w:rPr>
                <w:rFonts w:ascii="Garamond" w:hAnsi="Garamond"/>
                <w:sz w:val="20"/>
                <w:szCs w:val="20"/>
              </w:rPr>
              <w:t>]</w:t>
            </w:r>
          </w:p>
          <w:p w14:paraId="27E456AC" w14:textId="2DF19EBD" w:rsidR="008A6FC9" w:rsidRDefault="007E7D43">
            <w:pPr>
              <w:spacing w:after="0"/>
              <w:jc w:val="both"/>
              <w:rPr>
                <w:rFonts w:ascii="Garamond" w:hAnsi="Garamond"/>
                <w:i/>
                <w:sz w:val="20"/>
                <w:szCs w:val="20"/>
              </w:rPr>
            </w:pPr>
            <w:r>
              <w:rPr>
                <w:rFonts w:ascii="Garamond" w:hAnsi="Garamond"/>
                <w:sz w:val="20"/>
                <w:szCs w:val="20"/>
              </w:rPr>
              <w:t>[</w:t>
            </w:r>
            <w:r w:rsidR="00634DC4" w:rsidRPr="00634DC4">
              <w:t>Kollárova 2116/1, 301 00 Plzeň</w:t>
            </w:r>
            <w:permEnd w:id="1762819920"/>
            <w:r>
              <w:rPr>
                <w:rFonts w:ascii="Garamond" w:hAnsi="Garamond"/>
                <w:sz w:val="20"/>
                <w:szCs w:val="20"/>
              </w:rPr>
              <w:t>]</w:t>
            </w:r>
          </w:p>
          <w:p w14:paraId="7DDDBF4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F39244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E32B74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AADEA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D1188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4B44E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42BCA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F154E8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F7255C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5050963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EA0AD2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51F88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D1412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7BD2C9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F656CC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10A33A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F6B89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B8976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3A5A7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51184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C19EE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9CD5E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6B709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6EB42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A604F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BE23D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1508D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A5DF2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130F01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D766D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34B9F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72E0A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C55CE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2E0FE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0"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C9C4F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39DD9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9A3B7F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8D4C7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5F0E5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59B41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028DD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4AC5F2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6FFAB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962A3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81A6A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87104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2B5529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12F66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2883D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FAF7F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AB873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1444A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3F29B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D4B363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96B5A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67B08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906200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B07F18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AC9B65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764E97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55D6D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C3D7C8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DDED1C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821D857"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5756BED"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4BA59A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C0D837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D79C12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F4BDE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225351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8733AE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7A69D0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DE421B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3ED439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046CBD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707356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A99582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D7F44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2C2803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BE6C1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645969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AE9F0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16D12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621B8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0C6245E"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C6DF15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0D012C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96D78B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7BDF50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D6EE05E"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1A25E8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D11157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372624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632465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1C1690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3E7CB7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E76B4B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AFE7D8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023A494"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26D7C2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D40114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E46E7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F6FC87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E6A5E4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1AF12D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473C96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9017C5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690AB61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AF896E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DC2E4A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C9C8D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02B67A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C335EC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9C9047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FBC235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FA4949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7E5A34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FB496C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E0949E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43BED1" w14:textId="77777777" w:rsidR="00A858BB" w:rsidRDefault="00A858BB">
      <w:pPr>
        <w:spacing w:after="0" w:line="240" w:lineRule="auto"/>
      </w:pPr>
      <w:r>
        <w:separator/>
      </w:r>
    </w:p>
  </w:endnote>
  <w:endnote w:type="continuationSeparator" w:id="0">
    <w:p w14:paraId="79A78796" w14:textId="77777777" w:rsidR="00A858BB" w:rsidRDefault="00A8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64F530" w14:textId="77777777" w:rsidR="00A858BB" w:rsidRDefault="00A858BB">
      <w:pPr>
        <w:spacing w:after="0" w:line="240" w:lineRule="auto"/>
      </w:pPr>
      <w:r>
        <w:separator/>
      </w:r>
    </w:p>
  </w:footnote>
  <w:footnote w:type="continuationSeparator" w:id="0">
    <w:p w14:paraId="5DB0743C" w14:textId="77777777" w:rsidR="00A858BB" w:rsidRDefault="00A85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CC0E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92774D">
      <w:rPr>
        <w:rFonts w:ascii="Garamond" w:hAnsi="Garamond" w:cs="Palatino Linotype"/>
        <w:color w:val="000000"/>
      </w:rPr>
      <w:t>013</w:t>
    </w:r>
    <w:r>
      <w:rPr>
        <w:rFonts w:ascii="Garamond" w:hAnsi="Garamond" w:cs="Palatino Linotype"/>
        <w:color w:val="000000"/>
      </w:rPr>
      <w:t xml:space="preserve"> (dále jen „Smlouva“)</w:t>
    </w:r>
  </w:p>
  <w:p w14:paraId="20A2234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F9C8C" w14:textId="77777777" w:rsidR="008A6FC9" w:rsidRDefault="007E7D43">
    <w:pPr>
      <w:pStyle w:val="Zhlav"/>
    </w:pPr>
    <w:r>
      <w:rPr>
        <w:rFonts w:ascii="Garamond" w:hAnsi="Garamond"/>
        <w:noProof/>
        <w:sz w:val="32"/>
        <w:szCs w:val="36"/>
      </w:rPr>
      <w:drawing>
        <wp:inline distT="0" distB="0" distL="0" distR="0" wp14:anchorId="7EEA7AB2" wp14:editId="0471FF65">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Full" w:cryptAlgorithmClass="hash" w:cryptAlgorithmType="typeAny" w:cryptAlgorithmSid="4" w:cryptSpinCount="100000" w:hash="+OS8Jk9YuaMnxKtMkP7sSg9dcjk=" w:salt="Mznj/ZvgzOOkXIhs0pC0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5423AE"/>
    <w:rsid w:val="005B51C3"/>
    <w:rsid w:val="00634DC4"/>
    <w:rsid w:val="00676EFB"/>
    <w:rsid w:val="006C04FE"/>
    <w:rsid w:val="007E7D43"/>
    <w:rsid w:val="008A6FC9"/>
    <w:rsid w:val="00904C73"/>
    <w:rsid w:val="0092774D"/>
    <w:rsid w:val="00940EE1"/>
    <w:rsid w:val="009A3340"/>
    <w:rsid w:val="009F3B5A"/>
    <w:rsid w:val="00A858BB"/>
    <w:rsid w:val="00B54615"/>
    <w:rsid w:val="00B82C88"/>
    <w:rsid w:val="00D759E2"/>
    <w:rsid w:val="00D77E6A"/>
    <w:rsid w:val="00DA759D"/>
    <w:rsid w:val="00DF388E"/>
    <w:rsid w:val="00E266B9"/>
    <w:rsid w:val="00E735FF"/>
    <w:rsid w:val="00F141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F3800"/>
  <w15:docId w15:val="{5B88CCE9-3DFF-42F7-BA0E-15717C92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ovQFi8jPjmwAvzCSfYZwgpLbobtAsaX3CSdSvoGPMSI=</DigestValue>
    </Reference>
    <Reference Type="http://www.w3.org/2000/09/xmldsig#Object" URI="#idOfficeObject">
      <DigestMethod Algorithm="http://www.w3.org/2001/04/xmlenc#sha256"/>
      <DigestValue>2KReULD6D3256ceL7LHyt4VNziV26Gj4sBDf4ozeo1s=</DigestValue>
    </Reference>
    <Reference Type="http://uri.etsi.org/01903#SignedProperties" URI="#idSignedProperties">
      <Transforms>
        <Transform Algorithm="http://www.w3.org/TR/2001/REC-xml-c14n-20010315"/>
      </Transforms>
      <DigestMethod Algorithm="http://www.w3.org/2001/04/xmlenc#sha256"/>
      <DigestValue>bPIEoWLLApatcZ+Za0PFGJgo4oPFREB32GYzYaRy0EA=</DigestValue>
    </Reference>
  </SignedInfo>
  <SignatureValue>UTR2NJXYaP83hS1TAq5s/onwRLalXL+XyyGJJBH0iz4hUsy/XoSkwluQF3Fniep64qt2xPnPftid
zs2urNPdF+2yehi8VySV2PQDIYdjqtKB9wHxk+fdzamfu3I/QuQ8u+6YEMMUwKaoYVu0SPci1LWc
x3boBSWoDWzYAS9Y982GreWosZiveHS86aZYt4cEQnWJRo/KYNfSpka421fQVWkmu03AXrQfD8c1
cqep+cyvv/lNcY4yEPJPMflEGflPQ4MiGlQehjdIsjL15U1vpenHiGNsEyN3FXpiyeGqSwarJ3jG
pje6La/CNTl5SuR75JGKtMyX9MUWHVbU178ssA==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Ct0/mMyN8UQrKEkSHcv8gLecAq4+JLTJDSgqrkE3qeU=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dha8nkcm/zYUSkrrTJ6NMdSctKV61inBd4u1J/86GUs=</DigestValue>
      </Reference>
      <Reference URI="/word/endnotes.xml?ContentType=application/vnd.openxmlformats-officedocument.wordprocessingml.endnotes+xml">
        <DigestMethod Algorithm="http://www.w3.org/2001/04/xmlenc#sha256"/>
        <DigestValue>TVk3aRg8PGh8qK4D6PaOjJ46Ak4ZNv8tCob86KECVm4=</DigestValue>
      </Reference>
      <Reference URI="/word/fontTable.xml?ContentType=application/vnd.openxmlformats-officedocument.wordprocessingml.fontTable+xml">
        <DigestMethod Algorithm="http://www.w3.org/2001/04/xmlenc#sha256"/>
        <DigestValue>SuSJ6rAOmpjfAqefKAoJakOGrL4d8Oz7JGMtPLqqwhw=</DigestValue>
      </Reference>
      <Reference URI="/word/footnotes.xml?ContentType=application/vnd.openxmlformats-officedocument.wordprocessingml.footnotes+xml">
        <DigestMethod Algorithm="http://www.w3.org/2001/04/xmlenc#sha256"/>
        <DigestValue>PP2eTl7i1NZbwO0Z3D30h8JioyR9w45faHj4liHNkGA=</DigestValue>
      </Reference>
      <Reference URI="/word/header1.xml?ContentType=application/vnd.openxmlformats-officedocument.wordprocessingml.header+xml">
        <DigestMethod Algorithm="http://www.w3.org/2001/04/xmlenc#sha256"/>
        <DigestValue>nCc3gGFGP3FqOhoSqMCy5CcTF6GNpADy3A8xM2SSIQ0=</DigestValue>
      </Reference>
      <Reference URI="/word/header2.xml?ContentType=application/vnd.openxmlformats-officedocument.wordprocessingml.header+xml">
        <DigestMethod Algorithm="http://www.w3.org/2001/04/xmlenc#sha256"/>
        <DigestValue>d9l+R3wU8g50uKnvXeWzAvI3t1BHSbSXEN8NurDFGNw=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people.xml?ContentType=application/vnd.openxmlformats-officedocument.wordprocessingml.people+xml">
        <DigestMethod Algorithm="http://www.w3.org/2001/04/xmlenc#sha256"/>
        <DigestValue>4MkXEGYyTOgPULKNbaEudV4CbI/SEKQUXXR8DoqTuFo=</DigestValue>
      </Reference>
      <Reference URI="/word/settings.xml?ContentType=application/vnd.openxmlformats-officedocument.wordprocessingml.settings+xml">
        <DigestMethod Algorithm="http://www.w3.org/2001/04/xmlenc#sha256"/>
        <DigestValue>x2w8K8ikW/OGJ5WDunjK/brgRRMU4zop9yy10TCJljs=</DigestValue>
      </Reference>
      <Reference URI="/word/styles.xml?ContentType=application/vnd.openxmlformats-officedocument.wordprocessingml.styles+xml">
        <DigestMethod Algorithm="http://www.w3.org/2001/04/xmlenc#sha256"/>
        <DigestValue>q8DRPW/sn9epLYXHmMfHNCeTwdLjLiTXzKzE9oedqno=</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2021-02-11T16:27:59Z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16.0.13628/22</OfficeVersion>
          <ApplicationVersion>16.0.13628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2021-02-11T16:27:59Z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XPFOohyut0Hdu1g9ztRt3Sj+Xow=</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m3XL9CQPmTiIVYOvonFwvOpu/GQ=</DigestValue>
    </Reference>
  </SignedInfo>
  <SignatureValue>cGFaXLeozzbXFKovtxJup++1/ZTDvm45aoXU6Ipuj7ORv2ZFhDLEHHD/Ny6T1Telmu4BO4jQiXsb
F9iZSJsxhLYP5bi2hOliKpWq++5mmRWP9P1G4j+03BIRi23u5LBq7k+tBxyWZaAic5lnoQJpwfj6
6qIxJwgw7RHR1AP2pD6MbnhoJjLNGHcZnJDIYvJTMDcImfydb2TM909pDkqzDq0k8bhotNU3Nye4
4ZXvlcf6YEKqAeKN2I3+WGHOTPQmOdfGmoa01A61oCZ8Q6DMNM3J5Orao0DR5zt9VT9wmvKqCkTe
sUlbzXpgEg+WcJ4K583yVg5eJzpbGDYVDA1tLw==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/kPL1VjoCbwKE+IRXlNfiV6VTCY=</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gYVlgkPkhqFifrZcj8RDgSIA+D0=</DigestValue>
      </Reference>
      <Reference URI="/word/styles.xml?ContentType=application/vnd.openxmlformats-officedocument.wordprocessingml.styles+xml">
        <DigestMethod Algorithm="http://www.w3.org/2000/09/xmldsig#sha1"/>
        <DigestValue>GaRFwfQ/WXSb8sJhtVqS6g6vIYA=</DigestValue>
      </Reference>
      <Reference URI="/word/header2.xml?ContentType=application/vnd.openxmlformats-officedocument.wordprocessingml.header+xml">
        <DigestMethod Algorithm="http://www.w3.org/2000/09/xmldsig#sha1"/>
        <DigestValue>USTx0Pj4rhdqlhYVJB9PgJxDtVM=</DigestValue>
      </Reference>
      <Reference URI="/word/endnotes.xml?ContentType=application/vnd.openxmlformats-officedocument.wordprocessingml.endnotes+xml">
        <DigestMethod Algorithm="http://www.w3.org/2000/09/xmldsig#sha1"/>
        <DigestValue>zOmeyXErgd+hm3ErXQrsmuZqRmg=</DigestValue>
      </Reference>
      <Reference URI="/word/document.xml?ContentType=application/vnd.openxmlformats-officedocument.wordprocessingml.document.main+xml">
        <DigestMethod Algorithm="http://www.w3.org/2000/09/xmldsig#sha1"/>
        <DigestValue>h8orGMQAc8AR09KZGQEn/Td/O3w=</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r5EnEAlP2ChRuW77edJiQqn3xNw=</DigestValue>
      </Reference>
      <Reference URI="/word/header1.xml?ContentType=application/vnd.openxmlformats-officedocument.wordprocessingml.header+xml">
        <DigestMethod Algorithm="http://www.w3.org/2000/09/xmldsig#sha1"/>
        <DigestValue>W9rPDmv/H8ZUwrCfrN88cpHk8iM=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4"/>
            <mdssi:RelationshipReference SourceId="rId9"/>
          </Transform>
          <Transform Algorithm="http://www.w3.org/TR/2001/REC-xml-c14n-20010315"/>
        </Transforms>
        <DigestMethod Algorithm="http://www.w3.org/2000/09/xmldsig#sha1"/>
        <DigestValue>BWokM9OzstD9zxiT631Htkz78HY=</DigestValue>
      </Reference>
    </Manifest>
    <SignatureProperties>
      <SignatureProperty Id="idSignatureTime" Target="#idPackageSignature">
        <mdssi:SignatureTime>
          <mdssi:Format>YYYY-MM-DDThh:mm:ssTZD</mdssi:Format>
          <mdssi:Value>2021-02-19T11:24:13Z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2021-02-19T11:24:13Z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23</TotalTime>
  <Pages>7</Pages>
  <Words>3381</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14</cp:revision>
  <dcterms:created xsi:type="dcterms:W3CDTF">2021-01-28T09:46:00Z</dcterms:created>
  <dcterms:modified xsi:type="dcterms:W3CDTF">2021-02-11T16:23:00Z</dcterms:modified>
</cp:coreProperties>
</file>