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D5EBD">
        <w:rPr>
          <w:rFonts w:ascii="Garamond" w:hAnsi="Garamond" w:cs="Arial"/>
          <w:b/>
          <w:bCs/>
          <w:sz w:val="28"/>
          <w:szCs w:val="28"/>
        </w:rPr>
        <w:t>009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6D5EBD">
        <w:rPr>
          <w:rFonts w:ascii="Garamond" w:hAnsi="Garamond" w:cs="Palatino Linotype"/>
          <w:color w:val="000000"/>
          <w:sz w:val="20"/>
          <w:szCs w:val="20"/>
        </w:rPr>
        <w:t xml:space="preserve">44 </w:t>
      </w:r>
      <w:bookmarkStart w:id="0" w:name="_GoBack"/>
      <w:bookmarkEnd w:id="0"/>
      <w:r>
        <w:rPr>
          <w:rFonts w:ascii="Garamond" w:hAnsi="Garamond" w:cs="Palatino Linotype"/>
          <w:color w:val="000000"/>
          <w:sz w:val="20"/>
          <w:szCs w:val="20"/>
        </w:rPr>
        <w:t xml:space="preserve">Číslo smlouvy dodavatele: </w:t>
      </w:r>
      <w:r>
        <w:rPr>
          <w:rFonts w:ascii="Garamond" w:hAnsi="Garamond" w:cs="Arial"/>
          <w:sz w:val="20"/>
          <w:szCs w:val="20"/>
        </w:rPr>
        <w:t>[</w:t>
      </w:r>
      <w:permStart w:id="147398114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47398114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755568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7555688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69792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97925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351211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351211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786890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8689019"/>
      <w:r>
        <w:rPr>
          <w:rFonts w:ascii="Garamond" w:hAnsi="Garamond" w:cs="Arial"/>
          <w:sz w:val="20"/>
          <w:szCs w:val="20"/>
        </w:rPr>
        <w:tab/>
        <w:t>DIČ:</w:t>
      </w:r>
      <w:r>
        <w:rPr>
          <w:rFonts w:ascii="Garamond" w:hAnsi="Garamond"/>
          <w:sz w:val="20"/>
          <w:szCs w:val="20"/>
        </w:rPr>
        <w:tab/>
      </w:r>
      <w:permStart w:id="15686321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686321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51656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5165618"/>
      <w:r>
        <w:rPr>
          <w:rFonts w:ascii="Garamond" w:hAnsi="Garamond"/>
          <w:sz w:val="20"/>
          <w:szCs w:val="20"/>
        </w:rPr>
        <w:t xml:space="preserve">, oddíl </w:t>
      </w:r>
      <w:r>
        <w:rPr>
          <w:rFonts w:ascii="Garamond" w:hAnsi="Garamond" w:cs="Arial"/>
          <w:sz w:val="20"/>
          <w:szCs w:val="20"/>
        </w:rPr>
        <w:t>[</w:t>
      </w:r>
      <w:permStart w:id="35345630"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35345630"/>
      <w:r>
        <w:rPr>
          <w:rFonts w:ascii="Garamond" w:hAnsi="Garamond" w:cs="Arial"/>
          <w:sz w:val="20"/>
          <w:szCs w:val="20"/>
        </w:rPr>
        <w:t>]</w:t>
      </w:r>
      <w:r>
        <w:rPr>
          <w:rFonts w:ascii="Garamond" w:hAnsi="Garamond"/>
          <w:sz w:val="20"/>
          <w:szCs w:val="20"/>
        </w:rPr>
        <w:t xml:space="preserve">, vložka </w:t>
      </w:r>
      <w:permStart w:id="19168288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1682881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170657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065769"/>
      <w:r>
        <w:rPr>
          <w:rFonts w:ascii="Garamond" w:hAnsi="Garamond" w:cs="Arial"/>
          <w:sz w:val="20"/>
          <w:szCs w:val="20"/>
        </w:rPr>
        <w:t xml:space="preserve">, e-mail </w:t>
      </w:r>
      <w:permStart w:id="4959369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95936999"/>
      <w:r>
        <w:rPr>
          <w:rFonts w:ascii="Garamond" w:hAnsi="Garamond" w:cs="Arial"/>
          <w:sz w:val="20"/>
          <w:szCs w:val="20"/>
        </w:rPr>
        <w:t>], tel.: [</w:t>
      </w:r>
      <w:permStart w:id="21916068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1916068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35984317" w:edGrp="everyone"/>
      <w:r>
        <w:rPr>
          <w:rFonts w:ascii="Garamond" w:hAnsi="Garamond" w:cs="Arial"/>
          <w:sz w:val="20"/>
          <w:szCs w:val="20"/>
        </w:rPr>
        <w:t>[</w:t>
      </w:r>
      <w:r>
        <w:rPr>
          <w:rFonts w:ascii="Garamond" w:hAnsi="Garamond" w:cs="Arial"/>
          <w:sz w:val="20"/>
          <w:szCs w:val="20"/>
          <w:highlight w:val="yellow"/>
        </w:rPr>
        <w:t>DOPLNÍ DODAVATEL</w:t>
      </w:r>
      <w:permEnd w:id="143598431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1722322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1722322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E14" w:rsidRDefault="003C4E14">
      <w:pPr>
        <w:spacing w:after="0" w:line="240" w:lineRule="auto"/>
      </w:pPr>
      <w:r>
        <w:separator/>
      </w:r>
    </w:p>
  </w:endnote>
  <w:endnote w:type="continuationSeparator" w:id="0">
    <w:p w:rsidR="003C4E14" w:rsidRDefault="003C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E14" w:rsidRDefault="003C4E14">
      <w:pPr>
        <w:spacing w:after="0" w:line="240" w:lineRule="auto"/>
      </w:pPr>
      <w:r>
        <w:separator/>
      </w:r>
    </w:p>
  </w:footnote>
  <w:footnote w:type="continuationSeparator" w:id="0">
    <w:p w:rsidR="003C4E14" w:rsidRDefault="003C4E1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6D5EBD">
      <w:rPr>
        <w:rFonts w:ascii="Garamond" w:hAnsi="Garamond" w:cs="Palatino Linotype"/>
        <w:color w:val="000000"/>
      </w:rPr>
      <w:t>044</w:t>
    </w:r>
    <w:r w:rsidR="0042766D">
      <w:rPr>
        <w:rFonts w:ascii="Garamond" w:hAnsi="Garamond" w:cs="Palatino Linotype"/>
        <w:color w:val="000000"/>
      </w:rPr>
      <w:t xml:space="preserve">  </w:t>
    </w:r>
    <w:r w:rsidR="003B78E7">
      <w:rPr>
        <w:rFonts w:ascii="Garamond" w:hAnsi="Garamond" w:cs="Palatino Linotype"/>
        <w:color w:val="000000"/>
      </w:rPr>
      <w:t>(</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XxxlRBGnRlsFEMa2JCzoRHFxnps=" w:salt="m2h3aDxM5OmWRqFR8y+AT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B78E7"/>
    <w:rsid w:val="003C4E14"/>
    <w:rsid w:val="0042766D"/>
    <w:rsid w:val="005423AE"/>
    <w:rsid w:val="005B51C3"/>
    <w:rsid w:val="00676EFB"/>
    <w:rsid w:val="006A43F8"/>
    <w:rsid w:val="006C04FE"/>
    <w:rsid w:val="006D5EBD"/>
    <w:rsid w:val="007E7D43"/>
    <w:rsid w:val="008A6FC9"/>
    <w:rsid w:val="00904C73"/>
    <w:rsid w:val="0092774D"/>
    <w:rsid w:val="00940EE1"/>
    <w:rsid w:val="009A3340"/>
    <w:rsid w:val="009F3B5A"/>
    <w:rsid w:val="00A858BB"/>
    <w:rsid w:val="00B54615"/>
    <w:rsid w:val="00B82C88"/>
    <w:rsid w:val="00D111A7"/>
    <w:rsid w:val="00D759E2"/>
    <w:rsid w:val="00D77E6A"/>
    <w:rsid w:val="00DA759D"/>
    <w:rsid w:val="00DD4F45"/>
    <w:rsid w:val="00DE67F2"/>
    <w:rsid w:val="00DF388E"/>
    <w:rsid w:val="00E735FF"/>
    <w:rsid w:val="00F141B2"/>
    <w:rsid w:val="00FE38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21</cp:revision>
  <dcterms:created xsi:type="dcterms:W3CDTF">2021-01-28T09:46:00Z</dcterms:created>
  <dcterms:modified xsi:type="dcterms:W3CDTF">2021-02-19T06:14:00Z</dcterms:modified>
</cp:coreProperties>
</file>