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08FAA"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F141B2">
        <w:rPr>
          <w:rFonts w:ascii="Garamond" w:hAnsi="Garamond" w:cs="Arial"/>
          <w:b/>
          <w:bCs/>
          <w:sz w:val="28"/>
          <w:szCs w:val="28"/>
        </w:rPr>
        <w:t>001</w:t>
      </w:r>
      <w:r>
        <w:rPr>
          <w:rFonts w:ascii="Garamond" w:hAnsi="Garamond" w:cs="Arial"/>
          <w:b/>
          <w:bCs/>
          <w:sz w:val="28"/>
          <w:szCs w:val="28"/>
        </w:rPr>
        <w:t>-2021“</w:t>
      </w:r>
    </w:p>
    <w:p w14:paraId="25245A9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EB4AAB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40660C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F141B2">
        <w:rPr>
          <w:rFonts w:ascii="Garamond" w:hAnsi="Garamond" w:cs="Palatino Linotype"/>
          <w:color w:val="000000"/>
          <w:sz w:val="20"/>
          <w:szCs w:val="20"/>
        </w:rPr>
        <w:t>P</w:t>
      </w:r>
      <w:r w:rsidR="00F141B2" w:rsidRPr="00F141B2">
        <w:rPr>
          <w:rFonts w:ascii="Garamond" w:hAnsi="Garamond" w:cs="Palatino Linotype"/>
          <w:color w:val="000000"/>
          <w:sz w:val="20"/>
          <w:szCs w:val="20"/>
        </w:rPr>
        <w:t>21V00000</w:t>
      </w:r>
      <w:r w:rsidR="00F141B2">
        <w:rPr>
          <w:rFonts w:ascii="Garamond" w:hAnsi="Garamond" w:cs="Palatino Linotype"/>
          <w:color w:val="000000"/>
          <w:sz w:val="20"/>
          <w:szCs w:val="20"/>
        </w:rPr>
        <w:t>012</w:t>
      </w:r>
    </w:p>
    <w:p w14:paraId="33BCCABA" w14:textId="45CBA66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5498201" w:edGrp="everyone"/>
      <w:r>
        <w:rPr>
          <w:rFonts w:ascii="Garamond" w:hAnsi="Garamond" w:cs="Arial"/>
          <w:sz w:val="20"/>
          <w:szCs w:val="20"/>
        </w:rPr>
        <w:t>]</w:t>
      </w:r>
      <w:permEnd w:id="25498201"/>
    </w:p>
    <w:p w14:paraId="6CBA20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B72548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C22107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DE995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3AE99D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C4FCBA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43BE2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DE194EA" w14:textId="4E11CCF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80052106" w:edGrp="everyone"/>
      <w:r>
        <w:rPr>
          <w:rFonts w:ascii="Garamond" w:hAnsi="Garamond" w:cs="Arial"/>
          <w:sz w:val="20"/>
          <w:szCs w:val="20"/>
        </w:rPr>
        <w:t>[</w:t>
      </w:r>
      <w:proofErr w:type="spellStart"/>
      <w:r w:rsidR="005C6A71" w:rsidRPr="005C6A71">
        <w:t>Axes</w:t>
      </w:r>
      <w:proofErr w:type="spellEnd"/>
      <w:r w:rsidR="005C6A71" w:rsidRPr="005C6A71">
        <w:t xml:space="preserve"> </w:t>
      </w:r>
      <w:proofErr w:type="spellStart"/>
      <w:r w:rsidR="005C6A71" w:rsidRPr="005C6A71">
        <w:t>Computers</w:t>
      </w:r>
      <w:proofErr w:type="spellEnd"/>
      <w:r w:rsidR="005C6A71" w:rsidRPr="005C6A71">
        <w:t xml:space="preserve"> s.r.o.</w:t>
      </w:r>
      <w:r>
        <w:rPr>
          <w:rFonts w:ascii="Garamond" w:hAnsi="Garamond" w:cs="Arial"/>
          <w:sz w:val="20"/>
          <w:szCs w:val="20"/>
        </w:rPr>
        <w:t>]</w:t>
      </w:r>
      <w:permEnd w:id="1280052106"/>
    </w:p>
    <w:p w14:paraId="221A8CD5" w14:textId="252E927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28719671" w:edGrp="everyone"/>
      <w:r w:rsidR="005C6A71" w:rsidRPr="005C6A71">
        <w:t>Kollárova 2116/1, 301 00 Plzeň</w:t>
      </w:r>
      <w:permEnd w:id="928719671"/>
    </w:p>
    <w:p w14:paraId="6F998737" w14:textId="183453E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87142388" w:edGrp="everyone"/>
      <w:r w:rsidR="00804B91" w:rsidRPr="00804B91">
        <w:t>XXXX</w:t>
      </w:r>
      <w:permEnd w:id="1987142388"/>
    </w:p>
    <w:p w14:paraId="6FE53FE4" w14:textId="2634660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02024549" w:edGrp="everyone"/>
      <w:r w:rsidR="005C6A71" w:rsidRPr="005C6A71">
        <w:t>25232312</w:t>
      </w:r>
      <w:permEnd w:id="1302024549"/>
      <w:r>
        <w:rPr>
          <w:rFonts w:ascii="Garamond" w:hAnsi="Garamond" w:cs="Arial"/>
          <w:sz w:val="20"/>
          <w:szCs w:val="20"/>
        </w:rPr>
        <w:tab/>
        <w:t>DIČ:</w:t>
      </w:r>
      <w:r>
        <w:rPr>
          <w:rFonts w:ascii="Garamond" w:hAnsi="Garamond"/>
          <w:sz w:val="20"/>
          <w:szCs w:val="20"/>
        </w:rPr>
        <w:tab/>
      </w:r>
      <w:permStart w:id="1774545102" w:edGrp="everyone"/>
      <w:r w:rsidR="005C6A71" w:rsidRPr="005C6A71">
        <w:t>CZ25232312</w:t>
      </w:r>
      <w:permEnd w:id="1774545102"/>
    </w:p>
    <w:p w14:paraId="48D0F1DB" w14:textId="2FB8A87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32764898" w:edGrp="everyone"/>
      <w:r w:rsidR="005C6A71" w:rsidRPr="005C6A71">
        <w:t>OR Krajského soudu Plzeň</w:t>
      </w:r>
      <w:permEnd w:id="2132764898"/>
      <w:r>
        <w:rPr>
          <w:rFonts w:ascii="Garamond" w:hAnsi="Garamond" w:cs="Arial"/>
          <w:sz w:val="20"/>
          <w:szCs w:val="20"/>
        </w:rPr>
        <w:t>]</w:t>
      </w:r>
      <w:r>
        <w:rPr>
          <w:rFonts w:ascii="Garamond" w:hAnsi="Garamond"/>
          <w:sz w:val="20"/>
          <w:szCs w:val="20"/>
        </w:rPr>
        <w:t xml:space="preserve">, oddíl </w:t>
      </w:r>
      <w:permStart w:id="886707345" w:edGrp="everyone"/>
      <w:r w:rsidR="005C6A71">
        <w:t>C</w:t>
      </w:r>
      <w:permEnd w:id="886707345"/>
      <w:r>
        <w:rPr>
          <w:rFonts w:ascii="Garamond" w:hAnsi="Garamond" w:cs="Arial"/>
          <w:sz w:val="20"/>
          <w:szCs w:val="20"/>
        </w:rPr>
        <w:t>]</w:t>
      </w:r>
      <w:r>
        <w:rPr>
          <w:rFonts w:ascii="Garamond" w:hAnsi="Garamond"/>
          <w:sz w:val="20"/>
          <w:szCs w:val="20"/>
        </w:rPr>
        <w:t xml:space="preserve">, vložka </w:t>
      </w:r>
      <w:permStart w:id="1764244286" w:edGrp="everyone"/>
      <w:r w:rsidR="005C6A71">
        <w:t>11026</w:t>
      </w:r>
      <w:permEnd w:id="1764244286"/>
    </w:p>
    <w:p w14:paraId="12DB4B4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1E3D224" w14:textId="74FDB285" w:rsidR="008A6FC9" w:rsidRDefault="00804B91">
      <w:pPr>
        <w:spacing w:after="0" w:line="240" w:lineRule="auto"/>
        <w:ind w:left="567"/>
        <w:jc w:val="both"/>
        <w:rPr>
          <w:rFonts w:ascii="Garamond" w:hAnsi="Garamond" w:cs="Arial"/>
          <w:b/>
          <w:i/>
          <w:sz w:val="20"/>
          <w:szCs w:val="20"/>
        </w:rPr>
      </w:pPr>
      <w:permStart w:id="1622959539" w:edGrp="everyone"/>
      <w:proofErr w:type="spellStart"/>
      <w:r w:rsidRPr="00804B91">
        <w:t>XXXX</w:t>
      </w:r>
      <w:r w:rsidR="005C6A71" w:rsidRPr="005C6A71">
        <w:t>l</w:t>
      </w:r>
      <w:permEnd w:id="1622959539"/>
      <w:proofErr w:type="spellEnd"/>
      <w:r w:rsidR="007E7D43">
        <w:rPr>
          <w:rFonts w:ascii="Garamond" w:hAnsi="Garamond" w:cs="Arial"/>
          <w:sz w:val="20"/>
          <w:szCs w:val="20"/>
        </w:rPr>
        <w:t>], e-mail [</w:t>
      </w:r>
      <w:permStart w:id="903896758" w:edGrp="everyone"/>
      <w:r w:rsidRPr="00804B91">
        <w:t>XXXX</w:t>
      </w:r>
      <w:permEnd w:id="903896758"/>
      <w:r w:rsidR="007E7D43">
        <w:rPr>
          <w:rFonts w:ascii="Garamond" w:hAnsi="Garamond" w:cs="Arial"/>
          <w:sz w:val="20"/>
          <w:szCs w:val="20"/>
        </w:rPr>
        <w:t xml:space="preserve">], tel.: </w:t>
      </w:r>
      <w:permStart w:id="257886571" w:edGrp="everyone"/>
      <w:r w:rsidRPr="00804B91">
        <w:t>XXXX</w:t>
      </w:r>
      <w:permEnd w:id="257886571"/>
      <w:r w:rsidR="007E7D43">
        <w:rPr>
          <w:rFonts w:ascii="Garamond" w:hAnsi="Garamond" w:cs="Arial"/>
          <w:sz w:val="20"/>
          <w:szCs w:val="20"/>
        </w:rPr>
        <w:t>] (dále jen „Kontaktní osoba Dodavatele“)</w:t>
      </w:r>
    </w:p>
    <w:p w14:paraId="1C015F6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BB5F8B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F127BF7" w14:textId="622A533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51875327" w:edGrp="everyone"/>
      <w:r>
        <w:rPr>
          <w:rFonts w:ascii="Garamond" w:hAnsi="Garamond" w:cs="Arial"/>
          <w:sz w:val="20"/>
          <w:szCs w:val="20"/>
        </w:rPr>
        <w:t>[</w:t>
      </w:r>
      <w:r w:rsidR="005C6A71">
        <w:t>57436</w:t>
      </w:r>
      <w:permEnd w:id="1151875327"/>
      <w:r>
        <w:rPr>
          <w:rFonts w:ascii="Garamond" w:hAnsi="Garamond" w:cs="Arial"/>
          <w:sz w:val="20"/>
          <w:szCs w:val="20"/>
        </w:rPr>
        <w:t>] Kč bez DPH.</w:t>
      </w:r>
    </w:p>
    <w:p w14:paraId="532A684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CF04D4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9D2826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BE2685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7C8A14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6E0D17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9D017C0" w14:textId="77777777" w:rsidR="008A6FC9" w:rsidRDefault="007E7D43">
      <w:pPr>
        <w:spacing w:after="0"/>
        <w:jc w:val="both"/>
        <w:rPr>
          <w:rFonts w:ascii="Garamond" w:hAnsi="Garamond"/>
          <w:sz w:val="20"/>
          <w:szCs w:val="20"/>
        </w:rPr>
      </w:pPr>
      <w:r>
        <w:rPr>
          <w:rFonts w:ascii="Garamond" w:hAnsi="Garamond"/>
          <w:sz w:val="20"/>
          <w:szCs w:val="20"/>
        </w:rPr>
        <w:t xml:space="preserve"> </w:t>
      </w:r>
      <w:bookmarkStart w:id="0" w:name="_GoBack"/>
      <w:bookmarkEnd w:id="0"/>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23FD914" w14:textId="77777777">
        <w:trPr>
          <w:trHeight w:val="2007"/>
        </w:trPr>
        <w:tc>
          <w:tcPr>
            <w:tcW w:w="4336" w:type="dxa"/>
          </w:tcPr>
          <w:p w14:paraId="0F2BD49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F87E61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B9311DE" w14:textId="77777777" w:rsidR="008A6FC9" w:rsidRDefault="008A6FC9">
            <w:pPr>
              <w:spacing w:after="0"/>
              <w:jc w:val="both"/>
              <w:rPr>
                <w:rFonts w:ascii="Garamond" w:hAnsi="Garamond"/>
                <w:sz w:val="20"/>
                <w:szCs w:val="20"/>
              </w:rPr>
            </w:pPr>
          </w:p>
          <w:p w14:paraId="142141C0" w14:textId="77777777" w:rsidR="008A6FC9" w:rsidRDefault="007E7D43">
            <w:pPr>
              <w:spacing w:after="0"/>
              <w:jc w:val="both"/>
              <w:rPr>
                <w:rFonts w:ascii="Garamond" w:hAnsi="Garamond"/>
                <w:sz w:val="20"/>
                <w:szCs w:val="20"/>
              </w:rPr>
            </w:pPr>
            <w:r>
              <w:rPr>
                <w:rFonts w:ascii="Garamond" w:hAnsi="Garamond"/>
                <w:sz w:val="20"/>
                <w:szCs w:val="20"/>
              </w:rPr>
              <w:t>-----------------------------------------------</w:t>
            </w:r>
          </w:p>
          <w:p w14:paraId="5AE41CE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C35553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513A2AF" w14:textId="77777777" w:rsidR="008A6FC9" w:rsidRDefault="007E7D43">
            <w:pPr>
              <w:spacing w:after="0"/>
              <w:jc w:val="both"/>
              <w:rPr>
                <w:rFonts w:ascii="Garamond" w:hAnsi="Garamond"/>
                <w:sz w:val="20"/>
                <w:szCs w:val="20"/>
              </w:rPr>
            </w:pPr>
            <w:r>
              <w:rPr>
                <w:rFonts w:ascii="Garamond" w:hAnsi="Garamond"/>
                <w:sz w:val="20"/>
                <w:szCs w:val="20"/>
              </w:rPr>
              <w:t>rektor</w:t>
            </w:r>
          </w:p>
          <w:p w14:paraId="7D54DCE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BAC69A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05D374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31F81CD" w14:textId="77777777" w:rsidR="008A6FC9" w:rsidRDefault="008A6FC9">
            <w:pPr>
              <w:spacing w:after="0"/>
              <w:jc w:val="both"/>
              <w:rPr>
                <w:rFonts w:ascii="Garamond" w:hAnsi="Garamond"/>
                <w:sz w:val="20"/>
                <w:szCs w:val="20"/>
              </w:rPr>
            </w:pPr>
          </w:p>
          <w:p w14:paraId="1AC386D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A18B933" w14:textId="31103CF4" w:rsidR="008A6FC9" w:rsidRDefault="007E7D43">
            <w:pPr>
              <w:spacing w:after="0"/>
              <w:jc w:val="both"/>
              <w:rPr>
                <w:rFonts w:ascii="Garamond" w:hAnsi="Garamond"/>
                <w:i/>
                <w:sz w:val="20"/>
                <w:szCs w:val="20"/>
              </w:rPr>
            </w:pPr>
            <w:r>
              <w:rPr>
                <w:rFonts w:ascii="Garamond" w:hAnsi="Garamond"/>
                <w:sz w:val="20"/>
                <w:szCs w:val="20"/>
              </w:rPr>
              <w:t>[</w:t>
            </w:r>
            <w:permStart w:id="752237906" w:edGrp="everyone"/>
            <w:proofErr w:type="spellStart"/>
            <w:r w:rsidR="005C6A71" w:rsidRPr="005C6A71">
              <w:t>Axes</w:t>
            </w:r>
            <w:proofErr w:type="spellEnd"/>
            <w:r w:rsidR="005C6A71" w:rsidRPr="005C6A71">
              <w:t xml:space="preserve"> </w:t>
            </w:r>
            <w:proofErr w:type="spellStart"/>
            <w:r w:rsidR="005C6A71" w:rsidRPr="005C6A71">
              <w:t>Computers</w:t>
            </w:r>
            <w:proofErr w:type="spellEnd"/>
            <w:r w:rsidR="005C6A71" w:rsidRPr="005C6A71">
              <w:t xml:space="preserve"> s.r.o.</w:t>
            </w:r>
            <w:r>
              <w:rPr>
                <w:rFonts w:ascii="Garamond" w:hAnsi="Garamond"/>
                <w:sz w:val="20"/>
                <w:szCs w:val="20"/>
              </w:rPr>
              <w:t>]</w:t>
            </w:r>
          </w:p>
          <w:p w14:paraId="0185C43B" w14:textId="2D4AA875" w:rsidR="008A6FC9" w:rsidRDefault="007E7D43">
            <w:pPr>
              <w:spacing w:after="0"/>
              <w:jc w:val="both"/>
              <w:rPr>
                <w:rFonts w:ascii="Garamond" w:hAnsi="Garamond"/>
                <w:i/>
                <w:sz w:val="20"/>
                <w:szCs w:val="20"/>
              </w:rPr>
            </w:pPr>
            <w:r>
              <w:rPr>
                <w:rFonts w:ascii="Garamond" w:hAnsi="Garamond"/>
                <w:sz w:val="20"/>
                <w:szCs w:val="20"/>
              </w:rPr>
              <w:t>[</w:t>
            </w:r>
            <w:r w:rsidR="00804B91" w:rsidRPr="00804B91">
              <w:t>XXXX</w:t>
            </w:r>
            <w:permEnd w:id="752237906"/>
            <w:r>
              <w:rPr>
                <w:rFonts w:ascii="Garamond" w:hAnsi="Garamond"/>
                <w:sz w:val="20"/>
                <w:szCs w:val="20"/>
              </w:rPr>
              <w:t>]</w:t>
            </w:r>
          </w:p>
          <w:p w14:paraId="03C5B1B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677B58D"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97CE8A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7F5D6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D39E2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0A4A4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74738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24DD3A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EBE27E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00EA30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C9083E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F22132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944D8B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3BBF5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C27A5D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8134A3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7139A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62249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C688F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25FA3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A1C9E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70443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9961F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F373B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4FFAB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F5AAC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49929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2CAD3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A0F05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D528A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2A9F7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D8AC3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F7CBE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F99C3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8F7AE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EAD0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B414CF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32EB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385A2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8C658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C2E80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EF3BC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79940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D4FA6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3A953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20060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3783D8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6DC4C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6C76D9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6727F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18984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3AB69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1EDBF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8CC228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A554E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5A65E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A771DF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6C65D9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301F65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D53A10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C5538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C7781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FAED0B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08969D3"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2AD94B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82F6B9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E3ED5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B97F73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FF3904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DF306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5BAEB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B4A9F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8DCEA7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E1CCF8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25202C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42321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8857F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EA4C1F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1B1924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44538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A12B9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811801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26BDC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EF52FC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F368C7C"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AB8247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55B1A7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313BE3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74520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47B32B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55EA2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C04B92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C40D97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EE3E6E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81DEDC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F37DE8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D60EF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AC4A78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55ADA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96A1F8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74906C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955CE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81AD42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48BC5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96E6B5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C17B2E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43735C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5165E9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638B91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920FA6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132F5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B00C5D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7B234C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AA06DB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79D1B9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138F0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06603D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4AE56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3C2ED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E8AF0" w14:textId="77777777" w:rsidR="00834AE6" w:rsidRDefault="00834AE6">
      <w:pPr>
        <w:spacing w:after="0" w:line="240" w:lineRule="auto"/>
      </w:pPr>
      <w:r>
        <w:separator/>
      </w:r>
    </w:p>
  </w:endnote>
  <w:endnote w:type="continuationSeparator" w:id="0">
    <w:p w14:paraId="4FCA12AB" w14:textId="77777777" w:rsidR="00834AE6" w:rsidRDefault="00834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27659" w14:textId="77777777" w:rsidR="00834AE6" w:rsidRDefault="00834AE6">
      <w:pPr>
        <w:spacing w:after="0" w:line="240" w:lineRule="auto"/>
      </w:pPr>
      <w:r>
        <w:separator/>
      </w:r>
    </w:p>
  </w:footnote>
  <w:footnote w:type="continuationSeparator" w:id="0">
    <w:p w14:paraId="2E960EA9" w14:textId="77777777" w:rsidR="00834AE6" w:rsidRDefault="00834A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688D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F141B2">
      <w:rPr>
        <w:rFonts w:ascii="Garamond" w:hAnsi="Garamond" w:cs="Palatino Linotype"/>
        <w:color w:val="000000"/>
      </w:rPr>
      <w:t>012</w:t>
    </w:r>
    <w:r>
      <w:rPr>
        <w:rFonts w:ascii="Garamond" w:hAnsi="Garamond" w:cs="Palatino Linotype"/>
        <w:color w:val="000000"/>
      </w:rPr>
      <w:t xml:space="preserve"> (dále jen „Smlouva“)</w:t>
    </w:r>
  </w:p>
  <w:p w14:paraId="767C5214" w14:textId="77777777"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1E833" w14:textId="77777777" w:rsidR="008A6FC9" w:rsidRDefault="007E7D43">
    <w:pPr>
      <w:pStyle w:val="Zhlav"/>
    </w:pPr>
    <w:r>
      <w:rPr>
        <w:rFonts w:ascii="Garamond" w:hAnsi="Garamond"/>
        <w:noProof/>
        <w:sz w:val="32"/>
        <w:szCs w:val="36"/>
      </w:rPr>
      <w:drawing>
        <wp:inline distT="0" distB="0" distL="0" distR="0" wp14:anchorId="5EB82839" wp14:editId="59EBED7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f4JgZj4Ss53w32i24OllOsS2PpE=" w:salt="ko5ruVOKzEoR5l4jOpB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5423AE"/>
    <w:rsid w:val="005B51C3"/>
    <w:rsid w:val="005C6A71"/>
    <w:rsid w:val="00666447"/>
    <w:rsid w:val="00676EFB"/>
    <w:rsid w:val="00744CCC"/>
    <w:rsid w:val="007E7D43"/>
    <w:rsid w:val="00804B91"/>
    <w:rsid w:val="00834AE6"/>
    <w:rsid w:val="008A6FC9"/>
    <w:rsid w:val="00904C73"/>
    <w:rsid w:val="00940EE1"/>
    <w:rsid w:val="009A3340"/>
    <w:rsid w:val="009F3B5A"/>
    <w:rsid w:val="00B54615"/>
    <w:rsid w:val="00B82C88"/>
    <w:rsid w:val="00D759E2"/>
    <w:rsid w:val="00D77E6A"/>
    <w:rsid w:val="00DA759D"/>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6D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David Hofman</cp:lastModifiedBy>
  <cp:revision>13</cp:revision>
  <dcterms:created xsi:type="dcterms:W3CDTF">2021-01-28T09:46:00Z</dcterms:created>
  <dcterms:modified xsi:type="dcterms:W3CDTF">2021-02-17T08:30:00Z</dcterms:modified>
</cp:coreProperties>
</file>