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DD4F45">
        <w:rPr>
          <w:rFonts w:ascii="Garamond" w:hAnsi="Garamond" w:cs="Arial"/>
          <w:b/>
          <w:bCs/>
          <w:sz w:val="28"/>
          <w:szCs w:val="28"/>
        </w:rPr>
        <w:t>008</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92774D" w:rsidRPr="006A43F8">
        <w:rPr>
          <w:rFonts w:ascii="Garamond" w:hAnsi="Garamond" w:cs="Palatino Linotype"/>
          <w:color w:val="000000"/>
          <w:sz w:val="20"/>
          <w:szCs w:val="20"/>
        </w:rPr>
        <w:t>0</w:t>
      </w:r>
      <w:r w:rsidR="00DD4F45">
        <w:rPr>
          <w:rFonts w:ascii="Garamond" w:hAnsi="Garamond" w:cs="Palatino Linotype"/>
          <w:color w:val="000000"/>
          <w:sz w:val="20"/>
          <w:szCs w:val="20"/>
        </w:rPr>
        <w:t>38</w:t>
      </w:r>
      <w:bookmarkStart w:id="0" w:name="_GoBack"/>
      <w:bookmarkEnd w:id="0"/>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90849544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908495448"/>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3729953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7299532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3673037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673037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99432970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9432970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92749183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27491833"/>
      <w:r>
        <w:rPr>
          <w:rFonts w:ascii="Garamond" w:hAnsi="Garamond" w:cs="Arial"/>
          <w:sz w:val="20"/>
          <w:szCs w:val="20"/>
        </w:rPr>
        <w:tab/>
        <w:t>DIČ:</w:t>
      </w:r>
      <w:r>
        <w:rPr>
          <w:rFonts w:ascii="Garamond" w:hAnsi="Garamond"/>
          <w:sz w:val="20"/>
          <w:szCs w:val="20"/>
        </w:rPr>
        <w:tab/>
      </w:r>
      <w:permStart w:id="92684153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2684153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77371889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73718893"/>
      <w:r>
        <w:rPr>
          <w:rFonts w:ascii="Garamond" w:hAnsi="Garamond"/>
          <w:sz w:val="20"/>
          <w:szCs w:val="20"/>
        </w:rPr>
        <w:t xml:space="preserve">, oddíl </w:t>
      </w:r>
      <w:r>
        <w:rPr>
          <w:rFonts w:ascii="Garamond" w:hAnsi="Garamond" w:cs="Arial"/>
          <w:sz w:val="20"/>
          <w:szCs w:val="20"/>
        </w:rPr>
        <w:t>[</w:t>
      </w:r>
      <w:permStart w:id="586577995" w:edGrp="everyone"/>
      <w:r w:rsidRPr="00D77E6A">
        <w:rPr>
          <w:rFonts w:ascii="Garamond" w:hAnsi="Garamond" w:cs="Arial"/>
          <w:sz w:val="20"/>
          <w:szCs w:val="20"/>
          <w:highlight w:val="yellow"/>
        </w:rPr>
        <w:t xml:space="preserve">DOPLNÍ </w:t>
      </w:r>
      <w:r w:rsidR="003B78E7">
        <w:rPr>
          <w:highlight w:val="yellow"/>
        </w:rPr>
        <w:t>1</w:t>
      </w:r>
      <w:r w:rsidRPr="00B82C88">
        <w:rPr>
          <w:rFonts w:ascii="Garamond" w:hAnsi="Garamond" w:cs="Arial"/>
          <w:sz w:val="20"/>
          <w:szCs w:val="20"/>
          <w:highlight w:val="yellow"/>
        </w:rPr>
        <w:t>ODAVATEL</w:t>
      </w:r>
      <w:permEnd w:id="586577995"/>
      <w:r>
        <w:rPr>
          <w:rFonts w:ascii="Garamond" w:hAnsi="Garamond" w:cs="Arial"/>
          <w:sz w:val="20"/>
          <w:szCs w:val="20"/>
        </w:rPr>
        <w:t>]</w:t>
      </w:r>
      <w:r>
        <w:rPr>
          <w:rFonts w:ascii="Garamond" w:hAnsi="Garamond"/>
          <w:sz w:val="20"/>
          <w:szCs w:val="20"/>
        </w:rPr>
        <w:t xml:space="preserve">, vložka </w:t>
      </w:r>
      <w:permStart w:id="145433542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54335421"/>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58256725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82567250"/>
      <w:r>
        <w:rPr>
          <w:rFonts w:ascii="Garamond" w:hAnsi="Garamond" w:cs="Arial"/>
          <w:sz w:val="20"/>
          <w:szCs w:val="20"/>
        </w:rPr>
        <w:t xml:space="preserve">, e-mail </w:t>
      </w:r>
      <w:permStart w:id="10690475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06904753"/>
      <w:r>
        <w:rPr>
          <w:rFonts w:ascii="Garamond" w:hAnsi="Garamond" w:cs="Arial"/>
          <w:sz w:val="20"/>
          <w:szCs w:val="20"/>
        </w:rPr>
        <w:t>], tel.: [</w:t>
      </w:r>
      <w:permStart w:id="1879381562"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879381562"/>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797600151" w:edGrp="everyone"/>
      <w:r>
        <w:rPr>
          <w:rFonts w:ascii="Garamond" w:hAnsi="Garamond" w:cs="Arial"/>
          <w:sz w:val="20"/>
          <w:szCs w:val="20"/>
        </w:rPr>
        <w:t>[</w:t>
      </w:r>
      <w:r>
        <w:rPr>
          <w:rFonts w:ascii="Garamond" w:hAnsi="Garamond" w:cs="Arial"/>
          <w:sz w:val="20"/>
          <w:szCs w:val="20"/>
          <w:highlight w:val="yellow"/>
        </w:rPr>
        <w:t>DOPLNÍ DODAVATEL</w:t>
      </w:r>
      <w:permEnd w:id="1797600151"/>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769013610"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769013610"/>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ins w:id="1" w:author="Štěpán Mátl" w:date="2021-01-28T13:16:00Z">
        <w:r w:rsidR="009F3B5A">
          <w:rPr>
            <w:rFonts w:ascii="Garamond" w:hAnsi="Garamond"/>
            <w:sz w:val="20"/>
            <w:szCs w:val="20"/>
          </w:rPr>
          <w:t>,</w:t>
        </w:r>
      </w:ins>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8"/>
      <w:headerReference w:type="first" r:id="rId9"/>
      <w:pgSz w:w="11906" w:h="16838"/>
      <w:pgMar w:top="1417" w:right="1417" w:bottom="1417" w:left="1417" w:header="708" w:footer="0"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00000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237B1E4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3805" w:rsidRDefault="00FE3805">
      <w:pPr>
        <w:spacing w:after="0" w:line="240" w:lineRule="auto"/>
      </w:pPr>
      <w:r>
        <w:separator/>
      </w:r>
    </w:p>
  </w:endnote>
  <w:endnote w:type="continuationSeparator" w:id="0">
    <w:p w:rsidR="00FE3805" w:rsidRDefault="00FE38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3805" w:rsidRDefault="00FE3805">
      <w:pPr>
        <w:spacing w:after="0" w:line="240" w:lineRule="auto"/>
      </w:pPr>
      <w:r>
        <w:separator/>
      </w:r>
    </w:p>
  </w:footnote>
  <w:footnote w:type="continuationSeparator" w:id="0">
    <w:p w:rsidR="00FE3805" w:rsidRDefault="00FE3805">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DD4F45">
      <w:rPr>
        <w:rFonts w:ascii="Garamond" w:hAnsi="Garamond" w:cs="Palatino Linotype"/>
        <w:color w:val="000000"/>
      </w:rPr>
      <w:t>038</w:t>
    </w:r>
    <w:r w:rsidR="0042766D">
      <w:rPr>
        <w:rFonts w:ascii="Garamond" w:hAnsi="Garamond" w:cs="Palatino Linotype"/>
        <w:color w:val="000000"/>
      </w:rPr>
      <w:t xml:space="preserve">  </w:t>
    </w:r>
    <w:r w:rsidR="003B78E7">
      <w:rPr>
        <w:rFonts w:ascii="Garamond" w:hAnsi="Garamond" w:cs="Palatino Linotype"/>
        <w:color w:val="000000"/>
      </w:rPr>
      <w:t>(</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pStyle w:val="Zhlav"/>
    </w:pPr>
    <w:r>
      <w:rPr>
        <w:rFonts w:ascii="Garamond" w:hAnsi="Garamond"/>
        <w:noProof/>
        <w:sz w:val="32"/>
        <w:szCs w:val="36"/>
      </w:rPr>
      <mc:AlternateContent>
        <mc:Choice Requires="wpg">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w16se="http://schemas.microsoft.com/office/word/2015/wordml/symex" xmlns:w15="http://schemas.microsoft.com/office/word/2012/wordml" xmlns:cx1="http://schemas.microsoft.com/office/drawing/2015/9/8/chartex" xmlns:cx="http://schemas.microsoft.com/office/drawing/2014/chartex">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těpán Mátl">
    <w15:presenceInfo w15:providerId="None" w15:userId="Štěpán Mát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ocumentProtection w:edit="readOnly" w:formatting="1" w:enforcement="1" w:cryptProviderType="rsaFull" w:cryptAlgorithmClass="hash" w:cryptAlgorithmType="typeAny" w:cryptAlgorithmSid="4" w:cryptSpinCount="100000" w:hash="wVdjZaMRbrRB5hE4mEvq4OfLfNU=" w:salt="wbkFMwj0GWdEAD4g5XvIQ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FC9"/>
    <w:rsid w:val="0002799C"/>
    <w:rsid w:val="000A1A7D"/>
    <w:rsid w:val="00232FF2"/>
    <w:rsid w:val="002F2585"/>
    <w:rsid w:val="003B78E7"/>
    <w:rsid w:val="0042766D"/>
    <w:rsid w:val="005423AE"/>
    <w:rsid w:val="005B51C3"/>
    <w:rsid w:val="00676EFB"/>
    <w:rsid w:val="006A43F8"/>
    <w:rsid w:val="006C04FE"/>
    <w:rsid w:val="007E7D43"/>
    <w:rsid w:val="008A6FC9"/>
    <w:rsid w:val="00904C73"/>
    <w:rsid w:val="0092774D"/>
    <w:rsid w:val="00940EE1"/>
    <w:rsid w:val="009A3340"/>
    <w:rsid w:val="009F3B5A"/>
    <w:rsid w:val="00A858BB"/>
    <w:rsid w:val="00B54615"/>
    <w:rsid w:val="00B82C88"/>
    <w:rsid w:val="00D111A7"/>
    <w:rsid w:val="00D759E2"/>
    <w:rsid w:val="00D77E6A"/>
    <w:rsid w:val="00DA759D"/>
    <w:rsid w:val="00DD4F45"/>
    <w:rsid w:val="00DE67F2"/>
    <w:rsid w:val="00DF388E"/>
    <w:rsid w:val="00E735FF"/>
    <w:rsid w:val="00F141B2"/>
    <w:rsid w:val="00FE380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7</Pages>
  <Words>3383</Words>
  <Characters>19966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19</cp:revision>
  <dcterms:created xsi:type="dcterms:W3CDTF">2021-01-28T09:46:00Z</dcterms:created>
  <dcterms:modified xsi:type="dcterms:W3CDTF">2021-02-15T11:35:00Z</dcterms:modified>
</cp:coreProperties>
</file>