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766D">
        <w:rPr>
          <w:rFonts w:ascii="Garamond" w:hAnsi="Garamond" w:cs="Arial"/>
          <w:b/>
          <w:bCs/>
          <w:sz w:val="28"/>
          <w:szCs w:val="28"/>
        </w:rPr>
        <w:t>007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42766D">
        <w:rPr>
          <w:rFonts w:ascii="Garamond" w:hAnsi="Garamond" w:cs="Palatino Linotype"/>
          <w:color w:val="000000"/>
          <w:sz w:val="20"/>
          <w:szCs w:val="20"/>
        </w:rPr>
        <w:t>34</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4727017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4727017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308497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308497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193108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93108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292705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92705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672793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7279361"/>
      <w:r>
        <w:rPr>
          <w:rFonts w:ascii="Garamond" w:hAnsi="Garamond" w:cs="Arial"/>
          <w:sz w:val="20"/>
          <w:szCs w:val="20"/>
        </w:rPr>
        <w:tab/>
        <w:t>DIČ:</w:t>
      </w:r>
      <w:r>
        <w:rPr>
          <w:rFonts w:ascii="Garamond" w:hAnsi="Garamond"/>
          <w:sz w:val="20"/>
          <w:szCs w:val="20"/>
        </w:rPr>
        <w:tab/>
      </w:r>
      <w:permStart w:id="17004731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04731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594418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9441855"/>
      <w:r>
        <w:rPr>
          <w:rFonts w:ascii="Garamond" w:hAnsi="Garamond"/>
          <w:sz w:val="20"/>
          <w:szCs w:val="20"/>
        </w:rPr>
        <w:t xml:space="preserve">, oddíl </w:t>
      </w:r>
      <w:r>
        <w:rPr>
          <w:rFonts w:ascii="Garamond" w:hAnsi="Garamond" w:cs="Arial"/>
          <w:sz w:val="20"/>
          <w:szCs w:val="20"/>
        </w:rPr>
        <w:t>[</w:t>
      </w:r>
      <w:permStart w:id="474695985"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474695985"/>
      <w:r>
        <w:rPr>
          <w:rFonts w:ascii="Garamond" w:hAnsi="Garamond" w:cs="Arial"/>
          <w:sz w:val="20"/>
          <w:szCs w:val="20"/>
        </w:rPr>
        <w:t>]</w:t>
      </w:r>
      <w:r>
        <w:rPr>
          <w:rFonts w:ascii="Garamond" w:hAnsi="Garamond"/>
          <w:sz w:val="20"/>
          <w:szCs w:val="20"/>
        </w:rPr>
        <w:t xml:space="preserve">, vložka </w:t>
      </w:r>
      <w:permStart w:id="16049827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0498278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327077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2707735"/>
      <w:r>
        <w:rPr>
          <w:rFonts w:ascii="Garamond" w:hAnsi="Garamond" w:cs="Arial"/>
          <w:sz w:val="20"/>
          <w:szCs w:val="20"/>
        </w:rPr>
        <w:t xml:space="preserve">, e-mail </w:t>
      </w:r>
      <w:permStart w:id="1346398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46398620"/>
      <w:r>
        <w:rPr>
          <w:rFonts w:ascii="Garamond" w:hAnsi="Garamond" w:cs="Arial"/>
          <w:sz w:val="20"/>
          <w:szCs w:val="20"/>
        </w:rPr>
        <w:t>], tel.: [</w:t>
      </w:r>
      <w:permStart w:id="42430343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2430343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05317119" w:edGrp="everyone"/>
      <w:r>
        <w:rPr>
          <w:rFonts w:ascii="Garamond" w:hAnsi="Garamond" w:cs="Arial"/>
          <w:sz w:val="20"/>
          <w:szCs w:val="20"/>
        </w:rPr>
        <w:t>[</w:t>
      </w:r>
      <w:r>
        <w:rPr>
          <w:rFonts w:ascii="Garamond" w:hAnsi="Garamond" w:cs="Arial"/>
          <w:sz w:val="20"/>
          <w:szCs w:val="20"/>
          <w:highlight w:val="yellow"/>
        </w:rPr>
        <w:t>DOPLNÍ DODAVATEL</w:t>
      </w:r>
      <w:permEnd w:id="140531711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85790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85790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1A7" w:rsidRDefault="00D111A7">
      <w:pPr>
        <w:spacing w:after="0" w:line="240" w:lineRule="auto"/>
      </w:pPr>
      <w:r>
        <w:separator/>
      </w:r>
    </w:p>
  </w:endnote>
  <w:endnote w:type="continuationSeparator" w:id="0">
    <w:p w:rsidR="00D111A7" w:rsidRDefault="00D1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1A7" w:rsidRDefault="00D111A7">
      <w:pPr>
        <w:spacing w:after="0" w:line="240" w:lineRule="auto"/>
      </w:pPr>
      <w:r>
        <w:separator/>
      </w:r>
    </w:p>
  </w:footnote>
  <w:footnote w:type="continuationSeparator" w:id="0">
    <w:p w:rsidR="00D111A7" w:rsidRDefault="00D111A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2766D">
      <w:rPr>
        <w:rFonts w:ascii="Garamond" w:hAnsi="Garamond" w:cs="Palatino Linotype"/>
        <w:color w:val="000000"/>
      </w:rPr>
      <w:t xml:space="preserve">034  </w:t>
    </w:r>
    <w:r w:rsidR="003B78E7">
      <w:rPr>
        <w:rFonts w:ascii="Garamond" w:hAnsi="Garamond" w:cs="Palatino Linotype"/>
        <w:color w:val="000000"/>
      </w:rPr>
      <w:t>(</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KDGaLR6LZRSPyE3NcvTBII59MOA=" w:salt="mpgvHcH4pWuE5hDJgDW3/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B78E7"/>
    <w:rsid w:val="0042766D"/>
    <w:rsid w:val="005423AE"/>
    <w:rsid w:val="005B51C3"/>
    <w:rsid w:val="00676EFB"/>
    <w:rsid w:val="006A43F8"/>
    <w:rsid w:val="006C04FE"/>
    <w:rsid w:val="007E7D43"/>
    <w:rsid w:val="008A6FC9"/>
    <w:rsid w:val="00904C73"/>
    <w:rsid w:val="0092774D"/>
    <w:rsid w:val="00940EE1"/>
    <w:rsid w:val="009A3340"/>
    <w:rsid w:val="009F3B5A"/>
    <w:rsid w:val="00A858BB"/>
    <w:rsid w:val="00B54615"/>
    <w:rsid w:val="00B82C88"/>
    <w:rsid w:val="00D111A7"/>
    <w:rsid w:val="00D759E2"/>
    <w:rsid w:val="00D77E6A"/>
    <w:rsid w:val="00DA759D"/>
    <w:rsid w:val="00DE67F2"/>
    <w:rsid w:val="00DF388E"/>
    <w:rsid w:val="00E735FF"/>
    <w:rsid w:val="00F141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dcterms:created xsi:type="dcterms:W3CDTF">2021-01-28T09:46:00Z</dcterms:created>
  <dcterms:modified xsi:type="dcterms:W3CDTF">2021-02-11T07:26:00Z</dcterms:modified>
</cp:coreProperties>
</file>