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5E2F51">
        <w:rPr>
          <w:rFonts w:ascii="Garamond" w:hAnsi="Garamond" w:cs="Arial"/>
          <w:b/>
          <w:bCs/>
          <w:sz w:val="28"/>
          <w:szCs w:val="28"/>
        </w:rPr>
        <w:t>006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5E2F51">
        <w:rPr>
          <w:rFonts w:ascii="Garamond" w:hAnsi="Garamond" w:cs="Palatino Linotype"/>
          <w:color w:val="000000"/>
          <w:sz w:val="20"/>
          <w:szCs w:val="20"/>
        </w:rPr>
        <w:t>P21V00000032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442583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4425838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32765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32765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53649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536499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054575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54575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74553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553306"/>
      <w:r>
        <w:rPr>
          <w:rFonts w:ascii="Garamond" w:hAnsi="Garamond" w:cs="Arial"/>
          <w:sz w:val="20"/>
          <w:szCs w:val="20"/>
        </w:rPr>
        <w:tab/>
        <w:t>DIČ:</w:t>
      </w:r>
      <w:r>
        <w:rPr>
          <w:rFonts w:ascii="Garamond" w:hAnsi="Garamond"/>
          <w:sz w:val="20"/>
          <w:szCs w:val="20"/>
        </w:rPr>
        <w:tab/>
      </w:r>
      <w:permStart w:id="6359275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59275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1602420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16024205"/>
      <w:r>
        <w:rPr>
          <w:rFonts w:ascii="Garamond" w:hAnsi="Garamond"/>
          <w:sz w:val="20"/>
          <w:szCs w:val="20"/>
        </w:rPr>
        <w:t xml:space="preserve">, oddíl </w:t>
      </w:r>
      <w:permStart w:id="17902683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0268367"/>
      <w:r>
        <w:rPr>
          <w:rFonts w:ascii="Garamond" w:hAnsi="Garamond"/>
          <w:sz w:val="20"/>
          <w:szCs w:val="20"/>
        </w:rPr>
        <w:t xml:space="preserve">, vložka </w:t>
      </w:r>
      <w:permStart w:id="1309830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8300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324757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2475780"/>
      <w:r>
        <w:rPr>
          <w:rFonts w:ascii="Garamond" w:hAnsi="Garamond" w:cs="Arial"/>
          <w:sz w:val="20"/>
          <w:szCs w:val="20"/>
        </w:rPr>
        <w:t xml:space="preserve">, e-mail </w:t>
      </w:r>
      <w:permStart w:id="8844398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4439836"/>
      <w:r>
        <w:rPr>
          <w:rFonts w:ascii="Garamond" w:hAnsi="Garamond" w:cs="Arial"/>
          <w:sz w:val="20"/>
          <w:szCs w:val="20"/>
        </w:rPr>
        <w:t xml:space="preserve">, tel.: </w:t>
      </w:r>
      <w:permStart w:id="35412289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bookmarkStart w:id="0" w:name="_GoBack"/>
      <w:bookmarkEnd w:id="0"/>
      <w:r w:rsidRPr="003F1F4C">
        <w:rPr>
          <w:rFonts w:ascii="Garamond" w:hAnsi="Garamond" w:cs="Arial"/>
          <w:sz w:val="20"/>
          <w:szCs w:val="20"/>
          <w:highlight w:val="yellow"/>
        </w:rPr>
        <w:t>DODAVATEL</w:t>
      </w:r>
      <w:permEnd w:id="3541228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2197068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52197068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981972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9981972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41A" w:rsidRDefault="00D2241A">
      <w:pPr>
        <w:spacing w:after="0" w:line="240" w:lineRule="auto"/>
      </w:pPr>
      <w:r>
        <w:separator/>
      </w:r>
    </w:p>
  </w:endnote>
  <w:endnote w:type="continuationSeparator" w:id="0">
    <w:p w:rsidR="00D2241A" w:rsidRDefault="00D22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51" w:rsidRDefault="005E2F51">
    <w:pPr>
      <w:pStyle w:val="Zpat"/>
    </w:pPr>
    <w:r>
      <w:rPr>
        <w:noProof/>
      </w:rPr>
      <w:drawing>
        <wp:inline distT="0" distB="0" distL="0" distR="0" wp14:anchorId="5F89DF72" wp14:editId="02517589">
          <wp:extent cx="5760720" cy="1278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41A" w:rsidRDefault="00D2241A">
      <w:pPr>
        <w:spacing w:after="0" w:line="240" w:lineRule="auto"/>
      </w:pPr>
      <w:r>
        <w:separator/>
      </w:r>
    </w:p>
  </w:footnote>
  <w:footnote w:type="continuationSeparator" w:id="0">
    <w:p w:rsidR="00D2241A" w:rsidRDefault="00D2241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5E2F51">
      <w:t>032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1" w:cryptProviderType="rsaFull" w:cryptAlgorithmClass="hash" w:cryptAlgorithmType="typeAny" w:cryptAlgorithmSid="4" w:cryptSpinCount="100000" w:hash="JssH1TBCxPt/Fe0Rv4feROv4Rk8=" w:salt="B8UPAHeBDmKG9Z2ioAYQ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5E2F51"/>
    <w:rsid w:val="006074CE"/>
    <w:rsid w:val="00676EFB"/>
    <w:rsid w:val="007E7D43"/>
    <w:rsid w:val="008A6FC9"/>
    <w:rsid w:val="00904C73"/>
    <w:rsid w:val="00940EE1"/>
    <w:rsid w:val="009A3340"/>
    <w:rsid w:val="009F3B5A"/>
    <w:rsid w:val="00B54615"/>
    <w:rsid w:val="00BA6F3C"/>
    <w:rsid w:val="00D2241A"/>
    <w:rsid w:val="00D77E6A"/>
    <w:rsid w:val="00DA759D"/>
    <w:rsid w:val="00DF388E"/>
    <w:rsid w:val="00E511C1"/>
    <w:rsid w:val="00E735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dcterms:created xsi:type="dcterms:W3CDTF">2021-01-28T09:46:00Z</dcterms:created>
  <dcterms:modified xsi:type="dcterms:W3CDTF">2021-02-10T07:09:00Z</dcterms:modified>
</cp:coreProperties>
</file>