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006</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92774D" w:rsidRPr="006A43F8">
        <w:rPr>
          <w:rFonts w:ascii="Garamond" w:hAnsi="Garamond" w:cs="Palatino Linotype"/>
          <w:color w:val="000000"/>
          <w:sz w:val="20"/>
          <w:szCs w:val="20"/>
        </w:rPr>
        <w:t>0</w:t>
      </w:r>
      <w:r w:rsidR="003B78E7">
        <w:rPr>
          <w:rFonts w:ascii="Garamond" w:hAnsi="Garamond" w:cs="Palatino Linotype"/>
          <w:color w:val="000000"/>
          <w:sz w:val="20"/>
          <w:szCs w:val="20"/>
        </w:rPr>
        <w:t>31</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9013327"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69013327"/>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0742740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742740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39764240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9764240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4969852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698524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782763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27827635"/>
      <w:r>
        <w:rPr>
          <w:rFonts w:ascii="Garamond" w:hAnsi="Garamond" w:cs="Arial"/>
          <w:sz w:val="20"/>
          <w:szCs w:val="20"/>
        </w:rPr>
        <w:tab/>
        <w:t>DIČ:</w:t>
      </w:r>
      <w:r>
        <w:rPr>
          <w:rFonts w:ascii="Garamond" w:hAnsi="Garamond"/>
          <w:sz w:val="20"/>
          <w:szCs w:val="20"/>
        </w:rPr>
        <w:tab/>
      </w:r>
      <w:permStart w:id="80741420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0741420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5603341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0334168"/>
      <w:r>
        <w:rPr>
          <w:rFonts w:ascii="Garamond" w:hAnsi="Garamond"/>
          <w:sz w:val="20"/>
          <w:szCs w:val="20"/>
        </w:rPr>
        <w:t xml:space="preserve">, oddíl </w:t>
      </w:r>
      <w:r>
        <w:rPr>
          <w:rFonts w:ascii="Garamond" w:hAnsi="Garamond" w:cs="Arial"/>
          <w:sz w:val="20"/>
          <w:szCs w:val="20"/>
        </w:rPr>
        <w:t>[</w:t>
      </w:r>
      <w:permStart w:id="1835892483" w:edGrp="everyone"/>
      <w:r w:rsidRPr="00D77E6A">
        <w:rPr>
          <w:rFonts w:ascii="Garamond" w:hAnsi="Garamond" w:cs="Arial"/>
          <w:sz w:val="20"/>
          <w:szCs w:val="20"/>
          <w:highlight w:val="yellow"/>
        </w:rPr>
        <w:t xml:space="preserve">DOPLNÍ </w:t>
      </w:r>
      <w:r w:rsidR="003B78E7">
        <w:rPr>
          <w:highlight w:val="yellow"/>
        </w:rPr>
        <w:t>1</w:t>
      </w:r>
      <w:r w:rsidRPr="00B82C88">
        <w:rPr>
          <w:rFonts w:ascii="Garamond" w:hAnsi="Garamond" w:cs="Arial"/>
          <w:sz w:val="20"/>
          <w:szCs w:val="20"/>
          <w:highlight w:val="yellow"/>
        </w:rPr>
        <w:t>ODAVATEL</w:t>
      </w:r>
      <w:permEnd w:id="1835892483"/>
      <w:r>
        <w:rPr>
          <w:rFonts w:ascii="Garamond" w:hAnsi="Garamond" w:cs="Arial"/>
          <w:sz w:val="20"/>
          <w:szCs w:val="20"/>
        </w:rPr>
        <w:t>]</w:t>
      </w:r>
      <w:r>
        <w:rPr>
          <w:rFonts w:ascii="Garamond" w:hAnsi="Garamond"/>
          <w:sz w:val="20"/>
          <w:szCs w:val="20"/>
        </w:rPr>
        <w:t xml:space="preserve">, vložka </w:t>
      </w:r>
      <w:permStart w:id="101549560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015495608"/>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37769890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77698901"/>
      <w:r>
        <w:rPr>
          <w:rFonts w:ascii="Garamond" w:hAnsi="Garamond" w:cs="Arial"/>
          <w:sz w:val="20"/>
          <w:szCs w:val="20"/>
        </w:rPr>
        <w:t xml:space="preserve">, e-mail </w:t>
      </w:r>
      <w:permStart w:id="150164315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501643158"/>
      <w:r>
        <w:rPr>
          <w:rFonts w:ascii="Garamond" w:hAnsi="Garamond" w:cs="Arial"/>
          <w:sz w:val="20"/>
          <w:szCs w:val="20"/>
        </w:rPr>
        <w:t>], tel.: [</w:t>
      </w:r>
      <w:permStart w:id="644903323" w:edGrp="everyone"/>
      <w:r>
        <w:rPr>
          <w:rFonts w:ascii="Garamond" w:hAnsi="Garamond" w:cs="Arial"/>
          <w:sz w:val="20"/>
          <w:szCs w:val="20"/>
          <w:highlight w:val="yellow"/>
        </w:rPr>
        <w:t>DOPLNÍ</w:t>
      </w:r>
      <w:bookmarkStart w:id="0" w:name="_GoBack"/>
      <w:bookmarkEnd w:id="0"/>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644903323"/>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872627641" w:edGrp="everyone"/>
      <w:r>
        <w:rPr>
          <w:rFonts w:ascii="Garamond" w:hAnsi="Garamond" w:cs="Arial"/>
          <w:sz w:val="20"/>
          <w:szCs w:val="20"/>
        </w:rPr>
        <w:t>[</w:t>
      </w:r>
      <w:r>
        <w:rPr>
          <w:rFonts w:ascii="Garamond" w:hAnsi="Garamond" w:cs="Arial"/>
          <w:sz w:val="20"/>
          <w:szCs w:val="20"/>
          <w:highlight w:val="yellow"/>
        </w:rPr>
        <w:t>DOPLNÍ DODAVATEL</w:t>
      </w:r>
      <w:permEnd w:id="872627641"/>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958997463"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958997463"/>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ins w:id="1" w:author="Štěpán Mátl" w:date="2021-01-28T13:16:00Z">
        <w:r w:rsidR="009F3B5A">
          <w:rPr>
            <w:rFonts w:ascii="Garamond" w:hAnsi="Garamond"/>
            <w:sz w:val="20"/>
            <w:szCs w:val="20"/>
          </w:rPr>
          <w:t>,</w:t>
        </w:r>
      </w:ins>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8"/>
      <w:headerReference w:type="first" r:id="rId9"/>
      <w:pgSz w:w="11906" w:h="16838"/>
      <w:pgMar w:top="1417" w:right="1417" w:bottom="1417" w:left="1417" w:header="708" w:footer="0"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0000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237B1E4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67F2" w:rsidRDefault="00DE67F2">
      <w:pPr>
        <w:spacing w:after="0" w:line="240" w:lineRule="auto"/>
      </w:pPr>
      <w:r>
        <w:separator/>
      </w:r>
    </w:p>
  </w:endnote>
  <w:endnote w:type="continuationSeparator" w:id="0">
    <w:p w:rsidR="00DE67F2" w:rsidRDefault="00DE67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67F2" w:rsidRDefault="00DE67F2">
      <w:pPr>
        <w:spacing w:after="0" w:line="240" w:lineRule="auto"/>
      </w:pPr>
      <w:r>
        <w:separator/>
      </w:r>
    </w:p>
  </w:footnote>
  <w:footnote w:type="continuationSeparator" w:id="0">
    <w:p w:rsidR="00DE67F2" w:rsidRDefault="00DE67F2">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3B78E7">
      <w:rPr>
        <w:rFonts w:ascii="Garamond" w:hAnsi="Garamond" w:cs="Palatino Linotype"/>
        <w:color w:val="000000"/>
      </w:rPr>
      <w:t>031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pStyle w:val="Zhlav"/>
    </w:pPr>
    <w:r>
      <w:rPr>
        <w:rFonts w:ascii="Garamond" w:hAnsi="Garamond"/>
        <w:noProof/>
        <w:sz w:val="32"/>
        <w:szCs w:val="36"/>
      </w:rPr>
      <mc:AlternateContent>
        <mc:Choice Requires="wpg">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w16se="http://schemas.microsoft.com/office/word/2015/wordml/symex" xmlns:w15="http://schemas.microsoft.com/office/word/2012/wordml" xmlns:cx1="http://schemas.microsoft.com/office/drawing/2015/9/8/chartex" xmlns:cx="http://schemas.microsoft.com/office/drawing/2014/chartex">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těpán Mátl">
    <w15:presenceInfo w15:providerId="None" w15:userId="Štěpán Mát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cumentProtection w:edit="readOnly" w:formatting="1" w:enforcement="1" w:cryptProviderType="rsaFull" w:cryptAlgorithmClass="hash" w:cryptAlgorithmType="typeAny" w:cryptAlgorithmSid="4" w:cryptSpinCount="100000" w:hash="y6lNo7hF8pZdOzqQGs0xgElNQmk=" w:salt="XHpApXadcd75LrJj5Hcs9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C9"/>
    <w:rsid w:val="0002799C"/>
    <w:rsid w:val="000A1A7D"/>
    <w:rsid w:val="00232FF2"/>
    <w:rsid w:val="002F2585"/>
    <w:rsid w:val="003B78E7"/>
    <w:rsid w:val="005423AE"/>
    <w:rsid w:val="005B51C3"/>
    <w:rsid w:val="00676EFB"/>
    <w:rsid w:val="006A43F8"/>
    <w:rsid w:val="006C04FE"/>
    <w:rsid w:val="007E7D43"/>
    <w:rsid w:val="008A6FC9"/>
    <w:rsid w:val="00904C73"/>
    <w:rsid w:val="0092774D"/>
    <w:rsid w:val="00940EE1"/>
    <w:rsid w:val="009A3340"/>
    <w:rsid w:val="009F3B5A"/>
    <w:rsid w:val="00A858BB"/>
    <w:rsid w:val="00B54615"/>
    <w:rsid w:val="00B82C88"/>
    <w:rsid w:val="00D759E2"/>
    <w:rsid w:val="00D77E6A"/>
    <w:rsid w:val="00DA759D"/>
    <w:rsid w:val="00DE67F2"/>
    <w:rsid w:val="00DF388E"/>
    <w:rsid w:val="00E735FF"/>
    <w:rsid w:val="00F141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3383</Words>
  <Characters>19966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16</cp:revision>
  <dcterms:created xsi:type="dcterms:W3CDTF">2021-01-28T09:46:00Z</dcterms:created>
  <dcterms:modified xsi:type="dcterms:W3CDTF">2021-02-10T06:32:00Z</dcterms:modified>
</cp:coreProperties>
</file>