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A30EB8">
        <w:rPr>
          <w:rFonts w:ascii="Garamond" w:hAnsi="Garamond" w:cs="Arial"/>
          <w:b/>
          <w:bCs/>
          <w:sz w:val="28"/>
          <w:szCs w:val="28"/>
        </w:rPr>
        <w:t>005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A30EB8">
        <w:rPr>
          <w:rFonts w:ascii="Garamond" w:hAnsi="Garamond" w:cs="Palatino Linotype"/>
          <w:color w:val="000000"/>
          <w:sz w:val="20"/>
          <w:szCs w:val="20"/>
        </w:rPr>
        <w:t>030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4314648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4314648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148803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48803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563280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563280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272048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2720481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321119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2111945"/>
      <w:r>
        <w:rPr>
          <w:rFonts w:ascii="Garamond" w:hAnsi="Garamond" w:cs="Arial"/>
          <w:sz w:val="20"/>
          <w:szCs w:val="20"/>
        </w:rPr>
        <w:tab/>
        <w:t>DIČ:</w:t>
      </w:r>
      <w:r>
        <w:rPr>
          <w:rFonts w:ascii="Garamond" w:hAnsi="Garamond"/>
          <w:sz w:val="20"/>
          <w:szCs w:val="20"/>
        </w:rPr>
        <w:tab/>
      </w:r>
      <w:permStart w:id="13847929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47929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309940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0994037"/>
      <w:r>
        <w:rPr>
          <w:rFonts w:ascii="Garamond" w:hAnsi="Garamond"/>
          <w:sz w:val="20"/>
          <w:szCs w:val="20"/>
        </w:rPr>
        <w:t xml:space="preserve">, oddíl </w:t>
      </w:r>
      <w:r>
        <w:rPr>
          <w:rFonts w:ascii="Garamond" w:hAnsi="Garamond" w:cs="Arial"/>
          <w:sz w:val="20"/>
          <w:szCs w:val="20"/>
        </w:rPr>
        <w:t>[</w:t>
      </w:r>
      <w:permStart w:id="350226642" w:edGrp="everyone"/>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50226642"/>
      <w:r>
        <w:rPr>
          <w:rFonts w:ascii="Garamond" w:hAnsi="Garamond" w:cs="Arial"/>
          <w:sz w:val="20"/>
          <w:szCs w:val="20"/>
        </w:rPr>
        <w:t>]</w:t>
      </w:r>
      <w:r>
        <w:rPr>
          <w:rFonts w:ascii="Garamond" w:hAnsi="Garamond"/>
          <w:sz w:val="20"/>
          <w:szCs w:val="20"/>
        </w:rPr>
        <w:t xml:space="preserve">, vložka </w:t>
      </w:r>
      <w:permStart w:id="11856795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567950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800277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0027709"/>
      <w:r>
        <w:rPr>
          <w:rFonts w:ascii="Garamond" w:hAnsi="Garamond" w:cs="Arial"/>
          <w:sz w:val="20"/>
          <w:szCs w:val="20"/>
        </w:rPr>
        <w:t xml:space="preserve">, e-mail </w:t>
      </w:r>
      <w:permStart w:id="1028983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28983095"/>
      <w:r>
        <w:rPr>
          <w:rFonts w:ascii="Garamond" w:hAnsi="Garamond" w:cs="Arial"/>
          <w:sz w:val="20"/>
          <w:szCs w:val="20"/>
        </w:rPr>
        <w:t>], tel.: [</w:t>
      </w:r>
      <w:permStart w:id="185402068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5402068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56172433" w:edGrp="everyone"/>
      <w:r>
        <w:rPr>
          <w:rFonts w:ascii="Garamond" w:hAnsi="Garamond" w:cs="Arial"/>
          <w:sz w:val="20"/>
          <w:szCs w:val="20"/>
        </w:rPr>
        <w:t>[</w:t>
      </w:r>
      <w:r>
        <w:rPr>
          <w:rFonts w:ascii="Garamond" w:hAnsi="Garamond" w:cs="Arial"/>
          <w:sz w:val="20"/>
          <w:szCs w:val="20"/>
          <w:highlight w:val="yellow"/>
        </w:rPr>
        <w:t>DOPLNÍ DODAVATEL</w:t>
      </w:r>
      <w:permEnd w:id="155617243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A30EB8" w:rsidRDefault="00A30EB8" w:rsidP="00A30EB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w:t>
      </w:r>
      <w:r>
        <w:rPr>
          <w:rFonts w:ascii="Garamond" w:hAnsi="Garamond"/>
          <w:sz w:val="20"/>
          <w:szCs w:val="20"/>
        </w:rPr>
        <w:t>ká specifikace předmětu plnění</w:t>
      </w:r>
    </w:p>
    <w:p w:rsidR="00A30EB8" w:rsidRDefault="00A30EB8" w:rsidP="00A30EB8">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4</w:t>
      </w:r>
      <w:r>
        <w:rPr>
          <w:rFonts w:ascii="Garamond" w:hAnsi="Garamond"/>
          <w:sz w:val="20"/>
          <w:szCs w:val="20"/>
        </w:rPr>
        <w:t xml:space="preserve"> – Technic</w:t>
      </w:r>
      <w:r>
        <w:rPr>
          <w:rFonts w:ascii="Garamond" w:hAnsi="Garamond"/>
          <w:sz w:val="20"/>
          <w:szCs w:val="20"/>
        </w:rPr>
        <w:t>ká specifikace předmětu plnění</w:t>
      </w:r>
    </w:p>
    <w:p w:rsidR="00A30EB8" w:rsidRDefault="00A30EB8">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6036371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6036371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CB1" w:rsidRDefault="005D7CB1">
      <w:pPr>
        <w:spacing w:after="0" w:line="240" w:lineRule="auto"/>
      </w:pPr>
      <w:r>
        <w:separator/>
      </w:r>
    </w:p>
  </w:endnote>
  <w:endnote w:type="continuationSeparator" w:id="0">
    <w:p w:rsidR="005D7CB1" w:rsidRDefault="005D7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CB1" w:rsidRDefault="005D7CB1">
      <w:pPr>
        <w:spacing w:after="0" w:line="240" w:lineRule="auto"/>
      </w:pPr>
      <w:r>
        <w:separator/>
      </w:r>
    </w:p>
  </w:footnote>
  <w:footnote w:type="continuationSeparator" w:id="0">
    <w:p w:rsidR="005D7CB1" w:rsidRDefault="005D7CB1">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A30EB8">
      <w:rPr>
        <w:rFonts w:ascii="Garamond" w:hAnsi="Garamond" w:cs="Palatino Linotype"/>
        <w:color w:val="000000"/>
      </w:rPr>
      <w:t>030</w:t>
    </w:r>
    <w:r>
      <w:rPr>
        <w:rFonts w:ascii="Garamond" w:hAnsi="Garamond" w:cs="Palatino Linotype"/>
        <w:color w:val="000000"/>
      </w:rPr>
      <w:t xml:space="preserve"> (dále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toXj9cXtWtnryx9i+UVs6e05Vbk=" w:salt="V+vLgvM0elpa+IFwMFeM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5423AE"/>
    <w:rsid w:val="005B51C3"/>
    <w:rsid w:val="005D7CB1"/>
    <w:rsid w:val="00676EFB"/>
    <w:rsid w:val="006A43F8"/>
    <w:rsid w:val="006C04FE"/>
    <w:rsid w:val="007E7D43"/>
    <w:rsid w:val="008A6FC9"/>
    <w:rsid w:val="00904C73"/>
    <w:rsid w:val="0092774D"/>
    <w:rsid w:val="00940EE1"/>
    <w:rsid w:val="00971AE3"/>
    <w:rsid w:val="009A3340"/>
    <w:rsid w:val="009F3B5A"/>
    <w:rsid w:val="00A30EB8"/>
    <w:rsid w:val="00A858BB"/>
    <w:rsid w:val="00B54615"/>
    <w:rsid w:val="00B82C88"/>
    <w:rsid w:val="00D759E2"/>
    <w:rsid w:val="00D77E6A"/>
    <w:rsid w:val="00DA759D"/>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3399</Words>
  <Characters>20057</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dcterms:created xsi:type="dcterms:W3CDTF">2021-01-28T09:46:00Z</dcterms:created>
  <dcterms:modified xsi:type="dcterms:W3CDTF">2021-02-09T14:03:00Z</dcterms:modified>
</cp:coreProperties>
</file>