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E511C1">
        <w:rPr>
          <w:rFonts w:ascii="Garamond" w:hAnsi="Garamond" w:cs="Arial"/>
          <w:b/>
          <w:bCs/>
          <w:sz w:val="28"/>
          <w:szCs w:val="28"/>
        </w:rPr>
        <w:t>005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511C1">
        <w:rPr>
          <w:rFonts w:ascii="Garamond" w:hAnsi="Garamond" w:cs="Palatino Linotype"/>
          <w:color w:val="000000"/>
          <w:sz w:val="20"/>
          <w:szCs w:val="20"/>
        </w:rPr>
        <w:t>P21V00000027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8454480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8454480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38264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382643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922449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922449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9906761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990676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543131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54313101"/>
      <w:r>
        <w:rPr>
          <w:rFonts w:ascii="Garamond" w:hAnsi="Garamond" w:cs="Arial"/>
          <w:sz w:val="20"/>
          <w:szCs w:val="20"/>
        </w:rPr>
        <w:tab/>
        <w:t>DIČ:</w:t>
      </w:r>
      <w:r>
        <w:rPr>
          <w:rFonts w:ascii="Garamond" w:hAnsi="Garamond"/>
          <w:sz w:val="20"/>
          <w:szCs w:val="20"/>
        </w:rPr>
        <w:tab/>
      </w:r>
      <w:permStart w:id="7461930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461930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003546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00354631"/>
      <w:r>
        <w:rPr>
          <w:rFonts w:ascii="Garamond" w:hAnsi="Garamond"/>
          <w:sz w:val="20"/>
          <w:szCs w:val="20"/>
        </w:rPr>
        <w:t xml:space="preserve">, oddíl </w:t>
      </w:r>
      <w:permStart w:id="410390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10390952"/>
      <w:r>
        <w:rPr>
          <w:rFonts w:ascii="Garamond" w:hAnsi="Garamond"/>
          <w:sz w:val="20"/>
          <w:szCs w:val="20"/>
        </w:rPr>
        <w:t xml:space="preserve">, vložka </w:t>
      </w:r>
      <w:permStart w:id="18100507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100507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600526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60052636"/>
      <w:r>
        <w:rPr>
          <w:rFonts w:ascii="Garamond" w:hAnsi="Garamond" w:cs="Arial"/>
          <w:sz w:val="20"/>
          <w:szCs w:val="20"/>
        </w:rPr>
        <w:t xml:space="preserve">, e-mail </w:t>
      </w:r>
      <w:permStart w:id="164417426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44174269"/>
      <w:r>
        <w:rPr>
          <w:rFonts w:ascii="Garamond" w:hAnsi="Garamond" w:cs="Arial"/>
          <w:sz w:val="20"/>
          <w:szCs w:val="20"/>
        </w:rPr>
        <w:t xml:space="preserve">, tel.: </w:t>
      </w:r>
      <w:permStart w:id="98673797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98673797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1644266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1644266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73139011"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573139011"/>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4CE" w:rsidRDefault="006074CE">
      <w:pPr>
        <w:spacing w:after="0" w:line="240" w:lineRule="auto"/>
      </w:pPr>
      <w:r>
        <w:separator/>
      </w:r>
    </w:p>
  </w:endnote>
  <w:endnote w:type="continuationSeparator" w:id="0">
    <w:p w:rsidR="006074CE" w:rsidRDefault="00607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4CE" w:rsidRDefault="006074CE">
      <w:pPr>
        <w:spacing w:after="0" w:line="240" w:lineRule="auto"/>
      </w:pPr>
      <w:r>
        <w:separator/>
      </w:r>
    </w:p>
  </w:footnote>
  <w:footnote w:type="continuationSeparator" w:id="0">
    <w:p w:rsidR="006074CE" w:rsidRDefault="006074C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511C1">
      <w:t>027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1" w:cryptProviderType="rsaFull" w:cryptAlgorithmClass="hash" w:cryptAlgorithmType="typeAny" w:cryptAlgorithmSid="4" w:cryptSpinCount="100000" w:hash="hZ6+jCTaqKndnxNCdzPu+G+z3ZM=" w:salt="EcKOLXy9YyMjC1N0DbHM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5423AE"/>
    <w:rsid w:val="005B51C3"/>
    <w:rsid w:val="006074CE"/>
    <w:rsid w:val="00676EFB"/>
    <w:rsid w:val="007E7D43"/>
    <w:rsid w:val="008A6FC9"/>
    <w:rsid w:val="00904C73"/>
    <w:rsid w:val="00940EE1"/>
    <w:rsid w:val="009A3340"/>
    <w:rsid w:val="009F3B5A"/>
    <w:rsid w:val="00B54615"/>
    <w:rsid w:val="00BA6F3C"/>
    <w:rsid w:val="00D77E6A"/>
    <w:rsid w:val="00DA759D"/>
    <w:rsid w:val="00DF388E"/>
    <w:rsid w:val="00E511C1"/>
    <w:rsid w:val="00E735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10</cp:revision>
  <dcterms:created xsi:type="dcterms:W3CDTF">2021-01-28T09:46:00Z</dcterms:created>
  <dcterms:modified xsi:type="dcterms:W3CDTF">2021-02-05T07:55:00Z</dcterms:modified>
</cp:coreProperties>
</file>