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F141B2">
        <w:rPr>
          <w:rFonts w:ascii="Garamond" w:hAnsi="Garamond" w:cs="Arial"/>
          <w:b/>
          <w:bCs/>
          <w:sz w:val="28"/>
          <w:szCs w:val="28"/>
        </w:rPr>
        <w:t>001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F141B2">
        <w:rPr>
          <w:rFonts w:ascii="Garamond" w:hAnsi="Garamond" w:cs="Palatino Linotype"/>
          <w:color w:val="000000"/>
          <w:sz w:val="20"/>
          <w:szCs w:val="20"/>
        </w:rPr>
        <w:t>P</w:t>
      </w:r>
      <w:r w:rsidR="00F141B2" w:rsidRPr="00F141B2">
        <w:rPr>
          <w:rFonts w:ascii="Garamond" w:hAnsi="Garamond" w:cs="Palatino Linotype"/>
          <w:color w:val="000000"/>
          <w:sz w:val="20"/>
          <w:szCs w:val="20"/>
        </w:rPr>
        <w:t>21V00000</w:t>
      </w:r>
      <w:r w:rsidR="00F141B2">
        <w:rPr>
          <w:rFonts w:ascii="Garamond" w:hAnsi="Garamond" w:cs="Palatino Linotype"/>
          <w:color w:val="000000"/>
          <w:sz w:val="20"/>
          <w:szCs w:val="20"/>
        </w:rPr>
        <w:t>012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05148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505148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918978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918978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222581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581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093521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93521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43737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3737988"/>
      <w:r>
        <w:rPr>
          <w:rFonts w:ascii="Garamond" w:hAnsi="Garamond" w:cs="Arial"/>
          <w:sz w:val="20"/>
          <w:szCs w:val="20"/>
        </w:rPr>
        <w:tab/>
        <w:t>DIČ:</w:t>
      </w:r>
      <w:r>
        <w:rPr>
          <w:rFonts w:ascii="Garamond" w:hAnsi="Garamond"/>
          <w:sz w:val="20"/>
          <w:szCs w:val="20"/>
        </w:rPr>
        <w:tab/>
      </w:r>
      <w:permStart w:id="6950885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50885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102819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10281930"/>
      <w:r>
        <w:rPr>
          <w:rFonts w:ascii="Garamond" w:hAnsi="Garamond" w:cs="Arial"/>
          <w:sz w:val="20"/>
          <w:szCs w:val="20"/>
        </w:rPr>
        <w:t>]</w:t>
      </w:r>
      <w:r>
        <w:rPr>
          <w:rFonts w:ascii="Garamond" w:hAnsi="Garamond"/>
          <w:sz w:val="20"/>
          <w:szCs w:val="20"/>
        </w:rPr>
        <w:t xml:space="preserve">, oddíl </w:t>
      </w:r>
      <w:permStart w:id="38289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828916"/>
      <w:r>
        <w:rPr>
          <w:rFonts w:ascii="Garamond" w:hAnsi="Garamond" w:cs="Arial"/>
          <w:sz w:val="20"/>
          <w:szCs w:val="20"/>
        </w:rPr>
        <w:t>]</w:t>
      </w:r>
      <w:r>
        <w:rPr>
          <w:rFonts w:ascii="Garamond" w:hAnsi="Garamond"/>
          <w:sz w:val="20"/>
          <w:szCs w:val="20"/>
        </w:rPr>
        <w:t xml:space="preserve">, vložka </w:t>
      </w:r>
      <w:permStart w:id="5962573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62573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884915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8491516"/>
      <w:r>
        <w:rPr>
          <w:rFonts w:ascii="Garamond" w:hAnsi="Garamond" w:cs="Arial"/>
          <w:sz w:val="20"/>
          <w:szCs w:val="20"/>
        </w:rPr>
        <w:t>], e-mail [</w:t>
      </w:r>
      <w:permStart w:id="682972413" w:edGrp="everyone"/>
      <w:r w:rsidR="00744CCC">
        <w:rPr>
          <w:rFonts w:ascii="Garamond" w:hAnsi="Garamond" w:cs="Arial"/>
          <w:sz w:val="20"/>
          <w:szCs w:val="20"/>
          <w:highlight w:val="yellow"/>
        </w:rPr>
        <w:t>DOPLNÍ</w:t>
      </w:r>
      <w:r w:rsidR="00744CCC">
        <w:rPr>
          <w:highlight w:val="yellow"/>
        </w:rPr>
        <w:t xml:space="preserve"> </w:t>
      </w:r>
      <w:r w:rsidRPr="00B82C88">
        <w:rPr>
          <w:rFonts w:ascii="Garamond" w:hAnsi="Garamond" w:cs="Arial"/>
          <w:sz w:val="20"/>
          <w:szCs w:val="20"/>
          <w:highlight w:val="yellow"/>
        </w:rPr>
        <w:t>DODAVATEL</w:t>
      </w:r>
      <w:permEnd w:id="682972413"/>
      <w:r>
        <w:rPr>
          <w:rFonts w:ascii="Garamond" w:hAnsi="Garamond" w:cs="Arial"/>
          <w:sz w:val="20"/>
          <w:szCs w:val="20"/>
        </w:rPr>
        <w:t xml:space="preserve">], tel.: </w:t>
      </w:r>
      <w:permStart w:id="60642039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0642039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28662908" w:edGrp="everyone"/>
      <w:r>
        <w:rPr>
          <w:rFonts w:ascii="Garamond" w:hAnsi="Garamond" w:cs="Arial"/>
          <w:sz w:val="20"/>
          <w:szCs w:val="20"/>
        </w:rPr>
        <w:t>[</w:t>
      </w:r>
      <w:r>
        <w:rPr>
          <w:rFonts w:ascii="Garamond" w:hAnsi="Garamond" w:cs="Arial"/>
          <w:sz w:val="20"/>
          <w:szCs w:val="20"/>
          <w:highlight w:val="yellow"/>
        </w:rPr>
        <w:t>DOPLNÍ DODAVATEL</w:t>
      </w:r>
      <w:permEnd w:id="82866290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bookmarkStart w:id="0" w:name="_GoBack"/>
      <w:bookmarkEnd w:id="0"/>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4965061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4965061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447" w:rsidRDefault="00666447">
      <w:pPr>
        <w:spacing w:after="0" w:line="240" w:lineRule="auto"/>
      </w:pPr>
      <w:r>
        <w:separator/>
      </w:r>
    </w:p>
  </w:endnote>
  <w:endnote w:type="continuationSeparator" w:id="0">
    <w:p w:rsidR="00666447" w:rsidRDefault="00666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447" w:rsidRDefault="00666447">
      <w:pPr>
        <w:spacing w:after="0" w:line="240" w:lineRule="auto"/>
      </w:pPr>
      <w:r>
        <w:separator/>
      </w:r>
    </w:p>
  </w:footnote>
  <w:footnote w:type="continuationSeparator" w:id="0">
    <w:p w:rsidR="00666447" w:rsidRDefault="0066644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F141B2">
      <w:rPr>
        <w:rFonts w:ascii="Garamond" w:hAnsi="Garamond" w:cs="Palatino Linotype"/>
        <w:color w:val="000000"/>
      </w:rPr>
      <w:t>012</w:t>
    </w:r>
    <w:r>
      <w:rPr>
        <w:rFonts w:ascii="Garamond" w:hAnsi="Garamond" w:cs="Palatino Linotype"/>
        <w:color w:val="000000"/>
      </w:rPr>
      <w:t xml:space="preserve"> (dále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f4JgZj4Ss53w32i24OllOsS2PpE=" w:salt="ko5ruVOKzEoR5l4jOpB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5423AE"/>
    <w:rsid w:val="005B51C3"/>
    <w:rsid w:val="00666447"/>
    <w:rsid w:val="00676EFB"/>
    <w:rsid w:val="00744CCC"/>
    <w:rsid w:val="007E7D43"/>
    <w:rsid w:val="008A6FC9"/>
    <w:rsid w:val="00904C73"/>
    <w:rsid w:val="00940EE1"/>
    <w:rsid w:val="009A3340"/>
    <w:rsid w:val="009F3B5A"/>
    <w:rsid w:val="00B54615"/>
    <w:rsid w:val="00B82C88"/>
    <w:rsid w:val="00D759E2"/>
    <w:rsid w:val="00D77E6A"/>
    <w:rsid w:val="00DA759D"/>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dcterms:created xsi:type="dcterms:W3CDTF">2021-01-28T09:46:00Z</dcterms:created>
  <dcterms:modified xsi:type="dcterms:W3CDTF">2021-02-01T09:38:00Z</dcterms:modified>
</cp:coreProperties>
</file>