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2774D">
        <w:rPr>
          <w:rFonts w:ascii="Garamond" w:hAnsi="Garamond" w:cs="Arial"/>
          <w:b/>
          <w:bCs/>
          <w:sz w:val="28"/>
          <w:szCs w:val="28"/>
        </w:rPr>
        <w:t>002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F141B2">
        <w:rPr>
          <w:rFonts w:ascii="Garamond" w:hAnsi="Garamond" w:cs="Palatino Linotype"/>
          <w:color w:val="000000"/>
          <w:sz w:val="20"/>
          <w:szCs w:val="20"/>
        </w:rPr>
        <w:t>P</w:t>
      </w:r>
      <w:r w:rsidR="00F141B2" w:rsidRPr="00F141B2">
        <w:rPr>
          <w:rFonts w:ascii="Garamond" w:hAnsi="Garamond" w:cs="Palatino Linotype"/>
          <w:color w:val="000000"/>
          <w:sz w:val="20"/>
          <w:szCs w:val="20"/>
        </w:rPr>
        <w:t>21V00000</w:t>
      </w:r>
      <w:r w:rsidR="0092774D">
        <w:rPr>
          <w:rFonts w:ascii="Garamond" w:hAnsi="Garamond" w:cs="Palatino Linotype"/>
          <w:color w:val="000000"/>
          <w:sz w:val="20"/>
          <w:szCs w:val="20"/>
        </w:rPr>
        <w:t>013</w:t>
      </w:r>
      <w:permStart w:id="2131507513" w:edGrp="everyone"/>
      <w:permEnd w:id="2131507513"/>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356641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3566417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266527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66527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302038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02038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119324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19324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52736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5273609"/>
      <w:r>
        <w:rPr>
          <w:rFonts w:ascii="Garamond" w:hAnsi="Garamond" w:cs="Arial"/>
          <w:sz w:val="20"/>
          <w:szCs w:val="20"/>
        </w:rPr>
        <w:tab/>
        <w:t>DIČ:</w:t>
      </w:r>
      <w:r>
        <w:rPr>
          <w:rFonts w:ascii="Garamond" w:hAnsi="Garamond"/>
          <w:sz w:val="20"/>
          <w:szCs w:val="20"/>
        </w:rPr>
        <w:tab/>
      </w:r>
      <w:permStart w:id="1636434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6434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8486959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8695991"/>
      <w:r>
        <w:rPr>
          <w:rFonts w:ascii="Garamond" w:hAnsi="Garamond"/>
          <w:sz w:val="20"/>
          <w:szCs w:val="20"/>
        </w:rPr>
        <w:t xml:space="preserve">, oddíl </w:t>
      </w:r>
      <w:r>
        <w:rPr>
          <w:rFonts w:ascii="Garamond" w:hAnsi="Garamond" w:cs="Arial"/>
          <w:sz w:val="20"/>
          <w:szCs w:val="20"/>
        </w:rPr>
        <w:t>[</w:t>
      </w:r>
      <w:permStart w:id="248930450" w:edGrp="everyone"/>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48930450"/>
      <w:r>
        <w:rPr>
          <w:rFonts w:ascii="Garamond" w:hAnsi="Garamond" w:cs="Arial"/>
          <w:sz w:val="20"/>
          <w:szCs w:val="20"/>
        </w:rPr>
        <w:t>]</w:t>
      </w:r>
      <w:r>
        <w:rPr>
          <w:rFonts w:ascii="Garamond" w:hAnsi="Garamond"/>
          <w:sz w:val="20"/>
          <w:szCs w:val="20"/>
        </w:rPr>
        <w:t xml:space="preserve">, vložka </w:t>
      </w:r>
      <w:permStart w:id="9110253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1102531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974027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7402727"/>
      <w:r>
        <w:rPr>
          <w:rFonts w:ascii="Garamond" w:hAnsi="Garamond" w:cs="Arial"/>
          <w:sz w:val="20"/>
          <w:szCs w:val="20"/>
        </w:rPr>
        <w:t xml:space="preserve">, e-mail </w:t>
      </w:r>
      <w:permStart w:id="20798828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79882848"/>
      <w:r>
        <w:rPr>
          <w:rFonts w:ascii="Garamond" w:hAnsi="Garamond" w:cs="Arial"/>
          <w:sz w:val="20"/>
          <w:szCs w:val="20"/>
        </w:rPr>
        <w:t>], tel.: [</w:t>
      </w:r>
      <w:permStart w:id="159509582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59509582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00801909" w:edGrp="everyone"/>
      <w:r>
        <w:rPr>
          <w:rFonts w:ascii="Garamond" w:hAnsi="Garamond" w:cs="Arial"/>
          <w:sz w:val="20"/>
          <w:szCs w:val="20"/>
        </w:rPr>
        <w:t>[</w:t>
      </w:r>
      <w:r>
        <w:rPr>
          <w:rFonts w:ascii="Garamond" w:hAnsi="Garamond" w:cs="Arial"/>
          <w:sz w:val="20"/>
          <w:szCs w:val="20"/>
          <w:highlight w:val="yellow"/>
        </w:rPr>
        <w:t>DOPLNÍ DODAVATEL</w:t>
      </w:r>
      <w:permEnd w:id="90080190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89317771" w:edGrp="everyone"/>
            <w:r w:rsidRPr="00D77E6A">
              <w:rPr>
                <w:rFonts w:ascii="Garamond" w:hAnsi="Garamond"/>
                <w:b/>
                <w:sz w:val="20"/>
                <w:szCs w:val="20"/>
                <w:highlight w:val="yellow"/>
              </w:rPr>
              <w:t>DOPLNÍ</w:t>
            </w:r>
            <w:bookmarkStart w:id="0" w:name="_GoBack"/>
            <w:bookmarkEnd w:id="0"/>
            <w:r w:rsidRPr="00D77E6A">
              <w:rPr>
                <w:rFonts w:ascii="Garamond" w:hAnsi="Garamond"/>
                <w:b/>
                <w:sz w:val="20"/>
                <w:szCs w:val="20"/>
                <w:highlight w:val="yellow"/>
              </w:rPr>
              <w:t xml:space="preserve">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8931777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8BB" w:rsidRDefault="00A858BB">
      <w:pPr>
        <w:spacing w:after="0" w:line="240" w:lineRule="auto"/>
      </w:pPr>
      <w:r>
        <w:separator/>
      </w:r>
    </w:p>
  </w:endnote>
  <w:endnote w:type="continuationSeparator" w:id="0">
    <w:p w:rsidR="00A858BB" w:rsidRDefault="00A8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8BB" w:rsidRDefault="00A858BB">
      <w:pPr>
        <w:spacing w:after="0" w:line="240" w:lineRule="auto"/>
      </w:pPr>
      <w:r>
        <w:separator/>
      </w:r>
    </w:p>
  </w:footnote>
  <w:footnote w:type="continuationSeparator" w:id="0">
    <w:p w:rsidR="00A858BB" w:rsidRDefault="00A858B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92774D">
      <w:rPr>
        <w:rFonts w:ascii="Garamond" w:hAnsi="Garamond" w:cs="Palatino Linotype"/>
        <w:color w:val="000000"/>
      </w:rPr>
      <w:t>013</w:t>
    </w:r>
    <w:r>
      <w:rPr>
        <w:rFonts w:ascii="Garamond" w:hAnsi="Garamond" w:cs="Palatino Linotype"/>
        <w:color w:val="000000"/>
      </w:rPr>
      <w:t xml:space="preserve"> (dále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readOnly" w:formatting="1" w:enforcement="1" w:cryptProviderType="rsaFull" w:cryptAlgorithmClass="hash" w:cryptAlgorithmType="typeAny" w:cryptAlgorithmSid="4" w:cryptSpinCount="100000" w:hash="+OS8Jk9YuaMnxKtMkP7sSg9dcjk=" w:salt="Mznj/ZvgzOOkXIhs0pC0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5423AE"/>
    <w:rsid w:val="005B51C3"/>
    <w:rsid w:val="00676EFB"/>
    <w:rsid w:val="006C04FE"/>
    <w:rsid w:val="007E7D43"/>
    <w:rsid w:val="008A6FC9"/>
    <w:rsid w:val="00904C73"/>
    <w:rsid w:val="0092774D"/>
    <w:rsid w:val="00940EE1"/>
    <w:rsid w:val="009A3340"/>
    <w:rsid w:val="009F3B5A"/>
    <w:rsid w:val="00A858BB"/>
    <w:rsid w:val="00B54615"/>
    <w:rsid w:val="00B82C88"/>
    <w:rsid w:val="00D759E2"/>
    <w:rsid w:val="00D77E6A"/>
    <w:rsid w:val="00DA759D"/>
    <w:rsid w:val="00DF388E"/>
    <w:rsid w:val="00E735FF"/>
    <w:rsid w:val="00F141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cp:revision>
  <dcterms:created xsi:type="dcterms:W3CDTF">2021-01-28T09:46:00Z</dcterms:created>
  <dcterms:modified xsi:type="dcterms:W3CDTF">2021-02-01T09:09:00Z</dcterms:modified>
</cp:coreProperties>
</file>