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5D3EC4" w14:textId="5A1B552F" w:rsidR="00722B16" w:rsidRDefault="00722B16" w:rsidP="009C34FE">
      <w:pPr>
        <w:pStyle w:val="Nadpis1"/>
        <w:spacing w:before="72"/>
        <w:ind w:left="0"/>
        <w:jc w:val="right"/>
        <w:rPr>
          <w:u w:val="thick"/>
        </w:rPr>
      </w:pPr>
      <w:r>
        <w:rPr>
          <w:u w:val="thick"/>
        </w:rPr>
        <w:t>Příloha č. 2 Kupní smlouvy</w:t>
      </w:r>
    </w:p>
    <w:p w14:paraId="373DD4D9" w14:textId="77777777" w:rsidR="00722B16" w:rsidRDefault="00722B16" w:rsidP="009C34FE">
      <w:pPr>
        <w:pStyle w:val="Nadpis1"/>
        <w:spacing w:before="72"/>
        <w:ind w:left="0"/>
        <w:jc w:val="right"/>
        <w:rPr>
          <w:u w:val="thick"/>
        </w:rPr>
      </w:pPr>
    </w:p>
    <w:p w14:paraId="6501B790" w14:textId="7BF6D8C3" w:rsidR="002213AE" w:rsidRDefault="00580152" w:rsidP="002771EC">
      <w:pPr>
        <w:pStyle w:val="Nadpis1"/>
        <w:spacing w:before="72"/>
        <w:ind w:left="0"/>
      </w:pPr>
      <w:r>
        <w:rPr>
          <w:u w:val="thick"/>
        </w:rPr>
        <w:t>Podrobná t</w:t>
      </w:r>
      <w:r w:rsidR="00782408">
        <w:rPr>
          <w:u w:val="thick"/>
        </w:rPr>
        <w:t>echnická specifikace předmětu veřejné zakázky</w:t>
      </w:r>
    </w:p>
    <w:p w14:paraId="0DEBFDE9" w14:textId="77777777" w:rsidR="002213AE" w:rsidRDefault="002213AE">
      <w:pPr>
        <w:pStyle w:val="Zkladntext"/>
        <w:spacing w:before="3"/>
        <w:ind w:left="0" w:firstLine="0"/>
        <w:rPr>
          <w:b/>
          <w:sz w:val="12"/>
        </w:rPr>
      </w:pPr>
    </w:p>
    <w:p w14:paraId="4EE41394" w14:textId="77777777" w:rsidR="002771EC" w:rsidRDefault="002771EC">
      <w:pPr>
        <w:pStyle w:val="Zkladntext"/>
        <w:spacing w:before="3"/>
        <w:ind w:left="0" w:firstLine="0"/>
        <w:rPr>
          <w:b/>
          <w:sz w:val="12"/>
        </w:rPr>
      </w:pPr>
    </w:p>
    <w:p w14:paraId="71ACFB40" w14:textId="0498A773" w:rsidR="002771EC" w:rsidRPr="002771EC" w:rsidRDefault="002771EC" w:rsidP="002771EC">
      <w:pPr>
        <w:pStyle w:val="Zkladntext"/>
        <w:spacing w:before="93"/>
        <w:ind w:left="116" w:firstLine="0"/>
        <w:jc w:val="center"/>
        <w:rPr>
          <w:b/>
          <w:sz w:val="22"/>
          <w:szCs w:val="22"/>
        </w:rPr>
      </w:pPr>
      <w:r w:rsidRPr="002771EC">
        <w:rPr>
          <w:b/>
          <w:sz w:val="22"/>
          <w:szCs w:val="22"/>
        </w:rPr>
        <w:t>ČÁST I.</w:t>
      </w:r>
    </w:p>
    <w:p w14:paraId="31788B05" w14:textId="77777777" w:rsidR="002213AE" w:rsidRDefault="00782408" w:rsidP="009C34FE">
      <w:pPr>
        <w:pStyle w:val="Zkladntext"/>
        <w:spacing w:before="93"/>
        <w:ind w:left="116" w:firstLine="0"/>
        <w:jc w:val="both"/>
      </w:pPr>
      <w:r>
        <w:t>Sestava musí obsahovat níže uvedené součásti a musí splňovat následující</w:t>
      </w:r>
      <w:r>
        <w:rPr>
          <w:u w:val="single"/>
        </w:rPr>
        <w:t xml:space="preserve"> minimální požadavky</w:t>
      </w:r>
      <w:r>
        <w:t xml:space="preserve"> </w:t>
      </w:r>
      <w:r>
        <w:rPr>
          <w:u w:val="single"/>
        </w:rPr>
        <w:t>Zadavatele:</w:t>
      </w:r>
    </w:p>
    <w:p w14:paraId="7879FB35" w14:textId="77777777" w:rsidR="002213AE" w:rsidRDefault="002213AE">
      <w:pPr>
        <w:pStyle w:val="Zkladntext"/>
        <w:ind w:left="0" w:firstLine="0"/>
        <w:rPr>
          <w:sz w:val="12"/>
        </w:rPr>
      </w:pPr>
    </w:p>
    <w:p w14:paraId="7AA70986" w14:textId="77777777" w:rsidR="002213AE" w:rsidRDefault="00782408" w:rsidP="007B160D">
      <w:pPr>
        <w:pStyle w:val="Odstavecseseznamem"/>
        <w:numPr>
          <w:ilvl w:val="0"/>
          <w:numId w:val="7"/>
        </w:numPr>
        <w:spacing w:before="93"/>
        <w:ind w:right="122"/>
        <w:jc w:val="both"/>
        <w:rPr>
          <w:sz w:val="20"/>
        </w:rPr>
      </w:pPr>
      <w:r>
        <w:rPr>
          <w:sz w:val="20"/>
        </w:rPr>
        <w:t>Přístroj je určen pro bezkontaktní pozorování a měření povrchů opracovaných nebo neopracovaných materiálů, materiálových vzorků a objemových útvarů pravidelných i nepravidelných tvarů z různých materiálů (kovy, skla, keramické materiály, plasty, vláknové struktury, sypké materiály, tenké</w:t>
      </w:r>
      <w:r>
        <w:rPr>
          <w:spacing w:val="-5"/>
          <w:sz w:val="20"/>
        </w:rPr>
        <w:t xml:space="preserve"> </w:t>
      </w:r>
      <w:r>
        <w:rPr>
          <w:sz w:val="20"/>
        </w:rPr>
        <w:t>vrstvy).</w:t>
      </w:r>
    </w:p>
    <w:p w14:paraId="752561D2" w14:textId="77777777" w:rsidR="002213AE" w:rsidRDefault="00782408" w:rsidP="007B160D">
      <w:pPr>
        <w:pStyle w:val="Odstavecseseznamem"/>
        <w:numPr>
          <w:ilvl w:val="0"/>
          <w:numId w:val="7"/>
        </w:numPr>
        <w:spacing w:line="229" w:lineRule="exact"/>
        <w:ind w:hanging="361"/>
        <w:jc w:val="both"/>
        <w:rPr>
          <w:sz w:val="20"/>
        </w:rPr>
      </w:pPr>
      <w:r>
        <w:rPr>
          <w:sz w:val="20"/>
        </w:rPr>
        <w:t>Přístroj nevyžaduje předcházející přípravu</w:t>
      </w:r>
      <w:r>
        <w:rPr>
          <w:spacing w:val="-3"/>
          <w:sz w:val="20"/>
        </w:rPr>
        <w:t xml:space="preserve"> </w:t>
      </w:r>
      <w:r>
        <w:rPr>
          <w:sz w:val="20"/>
        </w:rPr>
        <w:t>vzorků.</w:t>
      </w:r>
    </w:p>
    <w:p w14:paraId="3626B724" w14:textId="77777777" w:rsidR="002213AE" w:rsidRDefault="00782408" w:rsidP="007B160D">
      <w:pPr>
        <w:pStyle w:val="Odstavecseseznamem"/>
        <w:numPr>
          <w:ilvl w:val="0"/>
          <w:numId w:val="7"/>
        </w:numPr>
        <w:spacing w:line="229" w:lineRule="exact"/>
        <w:ind w:hanging="344"/>
        <w:jc w:val="both"/>
        <w:rPr>
          <w:sz w:val="20"/>
        </w:rPr>
      </w:pPr>
      <w:r>
        <w:rPr>
          <w:sz w:val="20"/>
        </w:rPr>
        <w:t>Přístroj musí být nový,</w:t>
      </w:r>
      <w:r>
        <w:rPr>
          <w:spacing w:val="-2"/>
          <w:sz w:val="20"/>
        </w:rPr>
        <w:t xml:space="preserve"> </w:t>
      </w:r>
      <w:r>
        <w:rPr>
          <w:sz w:val="20"/>
        </w:rPr>
        <w:t>nerepasovaný</w:t>
      </w:r>
    </w:p>
    <w:p w14:paraId="064CB1AE" w14:textId="77777777" w:rsidR="002213AE" w:rsidRDefault="00782408" w:rsidP="007B160D">
      <w:pPr>
        <w:pStyle w:val="Odstavecseseznamem"/>
        <w:numPr>
          <w:ilvl w:val="0"/>
          <w:numId w:val="7"/>
        </w:numPr>
        <w:spacing w:line="229" w:lineRule="exact"/>
        <w:ind w:hanging="344"/>
        <w:jc w:val="both"/>
        <w:rPr>
          <w:sz w:val="20"/>
        </w:rPr>
      </w:pPr>
      <w:r>
        <w:rPr>
          <w:sz w:val="20"/>
        </w:rPr>
        <w:t>Přístroj musí tvořit kompletní systém a dodávka musí</w:t>
      </w:r>
      <w:r>
        <w:rPr>
          <w:spacing w:val="-11"/>
          <w:sz w:val="20"/>
        </w:rPr>
        <w:t xml:space="preserve"> </w:t>
      </w:r>
      <w:r>
        <w:rPr>
          <w:sz w:val="20"/>
        </w:rPr>
        <w:t>zahrnovat:</w:t>
      </w:r>
    </w:p>
    <w:p w14:paraId="47490C45" w14:textId="77777777" w:rsidR="002213AE" w:rsidRDefault="00782408" w:rsidP="007B160D">
      <w:pPr>
        <w:pStyle w:val="Odstavecseseznamem"/>
        <w:numPr>
          <w:ilvl w:val="1"/>
          <w:numId w:val="7"/>
        </w:numPr>
        <w:spacing w:before="1"/>
        <w:ind w:left="851" w:right="92" w:hanging="111"/>
        <w:jc w:val="both"/>
        <w:rPr>
          <w:sz w:val="20"/>
        </w:rPr>
      </w:pPr>
      <w:r>
        <w:rPr>
          <w:sz w:val="20"/>
        </w:rPr>
        <w:t>laserový konfokální mikroskop umožňující kombinovat 3D obraz se</w:t>
      </w:r>
      <w:r w:rsidR="007B160D">
        <w:rPr>
          <w:sz w:val="20"/>
        </w:rPr>
        <w:t xml:space="preserve"> stan</w:t>
      </w:r>
      <w:r>
        <w:rPr>
          <w:sz w:val="20"/>
        </w:rPr>
        <w:t>dardním mikroskopickým</w:t>
      </w:r>
      <w:r>
        <w:rPr>
          <w:spacing w:val="3"/>
          <w:sz w:val="20"/>
        </w:rPr>
        <w:t xml:space="preserve"> </w:t>
      </w:r>
      <w:r>
        <w:rPr>
          <w:sz w:val="20"/>
        </w:rPr>
        <w:t>pozorováním</w:t>
      </w:r>
    </w:p>
    <w:p w14:paraId="58688569" w14:textId="77777777" w:rsidR="002213AE" w:rsidRDefault="00782408" w:rsidP="007B160D">
      <w:pPr>
        <w:pStyle w:val="Odstavecseseznamem"/>
        <w:numPr>
          <w:ilvl w:val="1"/>
          <w:numId w:val="7"/>
        </w:numPr>
        <w:spacing w:before="1"/>
        <w:ind w:left="851" w:right="92" w:hanging="113"/>
        <w:jc w:val="both"/>
        <w:rPr>
          <w:sz w:val="20"/>
        </w:rPr>
      </w:pPr>
      <w:r>
        <w:rPr>
          <w:sz w:val="20"/>
        </w:rPr>
        <w:t>včetně</w:t>
      </w:r>
      <w:r>
        <w:rPr>
          <w:spacing w:val="-3"/>
          <w:sz w:val="20"/>
        </w:rPr>
        <w:t xml:space="preserve"> </w:t>
      </w:r>
      <w:r>
        <w:rPr>
          <w:sz w:val="20"/>
        </w:rPr>
        <w:t>ovládací</w:t>
      </w:r>
      <w:r>
        <w:rPr>
          <w:spacing w:val="-4"/>
          <w:sz w:val="20"/>
        </w:rPr>
        <w:t xml:space="preserve"> </w:t>
      </w:r>
      <w:r>
        <w:rPr>
          <w:sz w:val="20"/>
        </w:rPr>
        <w:t>jednotky</w:t>
      </w:r>
      <w:r>
        <w:rPr>
          <w:spacing w:val="-10"/>
          <w:sz w:val="20"/>
        </w:rPr>
        <w:t xml:space="preserve"> </w:t>
      </w:r>
      <w:r>
        <w:rPr>
          <w:sz w:val="20"/>
        </w:rPr>
        <w:t>konfokálního</w:t>
      </w:r>
      <w:r>
        <w:rPr>
          <w:spacing w:val="-4"/>
          <w:sz w:val="20"/>
        </w:rPr>
        <w:t xml:space="preserve"> </w:t>
      </w:r>
      <w:r>
        <w:rPr>
          <w:sz w:val="20"/>
        </w:rPr>
        <w:t>mikroskopu</w:t>
      </w:r>
      <w:r>
        <w:rPr>
          <w:spacing w:val="-5"/>
          <w:sz w:val="20"/>
        </w:rPr>
        <w:t xml:space="preserve"> </w:t>
      </w: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sz w:val="20"/>
        </w:rPr>
        <w:t>řídící</w:t>
      </w:r>
      <w:r>
        <w:rPr>
          <w:spacing w:val="-4"/>
          <w:sz w:val="20"/>
        </w:rPr>
        <w:t xml:space="preserve"> </w:t>
      </w:r>
      <w:r>
        <w:rPr>
          <w:sz w:val="20"/>
        </w:rPr>
        <w:t>jednotky</w:t>
      </w:r>
      <w:r>
        <w:rPr>
          <w:spacing w:val="-7"/>
          <w:sz w:val="20"/>
        </w:rPr>
        <w:t xml:space="preserve"> </w:t>
      </w:r>
      <w:r>
        <w:rPr>
          <w:sz w:val="20"/>
        </w:rPr>
        <w:t>celého</w:t>
      </w:r>
      <w:r>
        <w:rPr>
          <w:spacing w:val="-5"/>
          <w:sz w:val="20"/>
        </w:rPr>
        <w:t xml:space="preserve"> </w:t>
      </w:r>
      <w:r>
        <w:rPr>
          <w:sz w:val="20"/>
        </w:rPr>
        <w:t>přístroje</w:t>
      </w:r>
      <w:r>
        <w:rPr>
          <w:spacing w:val="-4"/>
          <w:sz w:val="20"/>
        </w:rPr>
        <w:t xml:space="preserve"> </w:t>
      </w:r>
      <w:r>
        <w:rPr>
          <w:sz w:val="20"/>
        </w:rPr>
        <w:t>včetně zobrazovací jednotky; všechny tyto jednotky musí být vzájemně</w:t>
      </w:r>
      <w:r>
        <w:rPr>
          <w:spacing w:val="-21"/>
          <w:sz w:val="20"/>
        </w:rPr>
        <w:t xml:space="preserve"> </w:t>
      </w:r>
      <w:r>
        <w:rPr>
          <w:sz w:val="20"/>
        </w:rPr>
        <w:t>kompatibilní</w:t>
      </w:r>
    </w:p>
    <w:p w14:paraId="3CD2FEE3" w14:textId="77777777" w:rsidR="002213AE" w:rsidRDefault="00782408" w:rsidP="007B160D">
      <w:pPr>
        <w:pStyle w:val="Odstavecseseznamem"/>
        <w:numPr>
          <w:ilvl w:val="1"/>
          <w:numId w:val="7"/>
        </w:numPr>
        <w:spacing w:before="1"/>
        <w:ind w:left="851" w:right="92" w:hanging="111"/>
        <w:jc w:val="both"/>
        <w:rPr>
          <w:sz w:val="20"/>
        </w:rPr>
      </w:pPr>
      <w:r>
        <w:rPr>
          <w:sz w:val="20"/>
        </w:rPr>
        <w:t>software pro řízení všech součástí mikroskopu, zobrazení, uložení a export mikroskopický snímků, zpracování obrazu, naměřených dat a vyhodnocení výsledků měření včetně parametrů drsnosti</w:t>
      </w:r>
      <w:r>
        <w:rPr>
          <w:spacing w:val="-4"/>
          <w:sz w:val="20"/>
        </w:rPr>
        <w:t xml:space="preserve"> </w:t>
      </w:r>
      <w:r>
        <w:rPr>
          <w:sz w:val="20"/>
        </w:rPr>
        <w:t>povrchů</w:t>
      </w:r>
    </w:p>
    <w:p w14:paraId="058919F8" w14:textId="77777777" w:rsidR="002213AE" w:rsidRDefault="002213AE">
      <w:pPr>
        <w:pStyle w:val="Zkladntext"/>
        <w:spacing w:before="11"/>
        <w:ind w:left="0" w:firstLine="0"/>
        <w:rPr>
          <w:sz w:val="19"/>
        </w:rPr>
      </w:pPr>
    </w:p>
    <w:p w14:paraId="77B5E7DA" w14:textId="77777777" w:rsidR="002213AE" w:rsidRDefault="00782408">
      <w:pPr>
        <w:pStyle w:val="Zkladntext"/>
        <w:ind w:left="116" w:firstLine="0"/>
        <w:rPr>
          <w:b/>
        </w:rPr>
      </w:pPr>
      <w:r>
        <w:rPr>
          <w:b/>
        </w:rPr>
        <w:t>Další technické podmínky:</w:t>
      </w:r>
    </w:p>
    <w:p w14:paraId="188C8F35" w14:textId="77777777" w:rsidR="002213AE" w:rsidRDefault="00782408">
      <w:pPr>
        <w:pStyle w:val="Odstavecseseznamem"/>
        <w:numPr>
          <w:ilvl w:val="2"/>
          <w:numId w:val="7"/>
        </w:numPr>
        <w:tabs>
          <w:tab w:val="left" w:pos="836"/>
          <w:tab w:val="left" w:pos="837"/>
        </w:tabs>
        <w:spacing w:line="231" w:lineRule="exact"/>
        <w:ind w:hanging="361"/>
        <w:rPr>
          <w:sz w:val="20"/>
        </w:rPr>
      </w:pPr>
      <w:r>
        <w:rPr>
          <w:sz w:val="20"/>
        </w:rPr>
        <w:t>minimální rozsah zvětšení 120x –</w:t>
      </w:r>
      <w:r>
        <w:rPr>
          <w:spacing w:val="3"/>
          <w:sz w:val="20"/>
        </w:rPr>
        <w:t xml:space="preserve"> </w:t>
      </w:r>
      <w:r>
        <w:rPr>
          <w:sz w:val="20"/>
        </w:rPr>
        <w:t>17.000x</w:t>
      </w:r>
    </w:p>
    <w:p w14:paraId="635EA537" w14:textId="77777777" w:rsidR="002213AE" w:rsidRDefault="00782408">
      <w:pPr>
        <w:pStyle w:val="Odstavecseseznamem"/>
        <w:numPr>
          <w:ilvl w:val="2"/>
          <w:numId w:val="7"/>
        </w:numPr>
        <w:tabs>
          <w:tab w:val="left" w:pos="836"/>
          <w:tab w:val="left" w:pos="837"/>
        </w:tabs>
        <w:spacing w:line="229" w:lineRule="exact"/>
        <w:ind w:hanging="361"/>
        <w:rPr>
          <w:sz w:val="20"/>
        </w:rPr>
      </w:pPr>
      <w:r>
        <w:rPr>
          <w:sz w:val="20"/>
        </w:rPr>
        <w:t>vlnová délka laserového zdroje pro konfokální režim maximálně 405</w:t>
      </w:r>
      <w:r>
        <w:rPr>
          <w:spacing w:val="-16"/>
          <w:sz w:val="20"/>
        </w:rPr>
        <w:t xml:space="preserve"> </w:t>
      </w:r>
      <w:proofErr w:type="spellStart"/>
      <w:r>
        <w:rPr>
          <w:sz w:val="20"/>
        </w:rPr>
        <w:t>nm</w:t>
      </w:r>
      <w:proofErr w:type="spellEnd"/>
    </w:p>
    <w:p w14:paraId="40F51B54" w14:textId="77777777" w:rsidR="002213AE" w:rsidRDefault="00782408">
      <w:pPr>
        <w:pStyle w:val="Odstavecseseznamem"/>
        <w:numPr>
          <w:ilvl w:val="2"/>
          <w:numId w:val="7"/>
        </w:numPr>
        <w:tabs>
          <w:tab w:val="left" w:pos="836"/>
          <w:tab w:val="left" w:pos="837"/>
        </w:tabs>
        <w:spacing w:line="229" w:lineRule="exact"/>
        <w:ind w:hanging="361"/>
        <w:rPr>
          <w:sz w:val="20"/>
        </w:rPr>
      </w:pPr>
      <w:r>
        <w:rPr>
          <w:sz w:val="20"/>
        </w:rPr>
        <w:t>sada objektivů obsahující minimálně 8</w:t>
      </w:r>
      <w:r>
        <w:rPr>
          <w:spacing w:val="-2"/>
          <w:sz w:val="20"/>
        </w:rPr>
        <w:t xml:space="preserve"> </w:t>
      </w:r>
      <w:r>
        <w:rPr>
          <w:sz w:val="20"/>
        </w:rPr>
        <w:t>kusů</w:t>
      </w:r>
    </w:p>
    <w:p w14:paraId="16263205" w14:textId="77777777" w:rsidR="002213AE" w:rsidRDefault="00782408">
      <w:pPr>
        <w:pStyle w:val="Odstavecseseznamem"/>
        <w:numPr>
          <w:ilvl w:val="2"/>
          <w:numId w:val="7"/>
        </w:numPr>
        <w:tabs>
          <w:tab w:val="left" w:pos="836"/>
          <w:tab w:val="left" w:pos="837"/>
        </w:tabs>
        <w:spacing w:line="230" w:lineRule="exact"/>
        <w:ind w:hanging="361"/>
        <w:rPr>
          <w:sz w:val="20"/>
        </w:rPr>
      </w:pPr>
      <w:r>
        <w:rPr>
          <w:sz w:val="20"/>
        </w:rPr>
        <w:t xml:space="preserve">specifikace </w:t>
      </w:r>
      <w:proofErr w:type="spellStart"/>
      <w:r>
        <w:rPr>
          <w:sz w:val="20"/>
        </w:rPr>
        <w:t>bezimersních</w:t>
      </w:r>
      <w:proofErr w:type="spellEnd"/>
      <w:r>
        <w:rPr>
          <w:spacing w:val="-3"/>
          <w:sz w:val="20"/>
        </w:rPr>
        <w:t xml:space="preserve"> </w:t>
      </w:r>
      <w:r>
        <w:rPr>
          <w:sz w:val="20"/>
        </w:rPr>
        <w:t>objektivů:</w:t>
      </w:r>
    </w:p>
    <w:p w14:paraId="5259AEC0" w14:textId="77777777" w:rsidR="002213AE" w:rsidRDefault="00782408">
      <w:pPr>
        <w:pStyle w:val="Odstavecseseznamem"/>
        <w:numPr>
          <w:ilvl w:val="3"/>
          <w:numId w:val="7"/>
        </w:numPr>
        <w:tabs>
          <w:tab w:val="left" w:pos="1197"/>
        </w:tabs>
        <w:spacing w:line="230" w:lineRule="exact"/>
        <w:ind w:hanging="361"/>
        <w:rPr>
          <w:sz w:val="20"/>
        </w:rPr>
      </w:pPr>
      <w:proofErr w:type="spellStart"/>
      <w:r>
        <w:rPr>
          <w:sz w:val="20"/>
        </w:rPr>
        <w:t>obj</w:t>
      </w:r>
      <w:proofErr w:type="spellEnd"/>
      <w:r>
        <w:rPr>
          <w:sz w:val="20"/>
        </w:rPr>
        <w:t xml:space="preserve">. zvětšení 5x; hodnota NA min 0,15; hodnota </w:t>
      </w:r>
      <w:r>
        <w:rPr>
          <w:spacing w:val="4"/>
          <w:sz w:val="20"/>
        </w:rPr>
        <w:t xml:space="preserve">WD </w:t>
      </w:r>
      <w:r>
        <w:rPr>
          <w:sz w:val="20"/>
        </w:rPr>
        <w:t>min 20</w:t>
      </w:r>
      <w:r>
        <w:rPr>
          <w:spacing w:val="-23"/>
          <w:sz w:val="20"/>
        </w:rPr>
        <w:t xml:space="preserve"> </w:t>
      </w:r>
      <w:r>
        <w:rPr>
          <w:sz w:val="20"/>
        </w:rPr>
        <w:t>mm</w:t>
      </w:r>
    </w:p>
    <w:p w14:paraId="5591D9C9" w14:textId="77777777" w:rsidR="002213AE" w:rsidRDefault="00782408">
      <w:pPr>
        <w:pStyle w:val="Odstavecseseznamem"/>
        <w:numPr>
          <w:ilvl w:val="3"/>
          <w:numId w:val="7"/>
        </w:numPr>
        <w:tabs>
          <w:tab w:val="left" w:pos="1197"/>
        </w:tabs>
        <w:spacing w:before="1"/>
        <w:ind w:hanging="361"/>
        <w:rPr>
          <w:sz w:val="20"/>
        </w:rPr>
      </w:pPr>
      <w:proofErr w:type="spellStart"/>
      <w:r>
        <w:rPr>
          <w:sz w:val="20"/>
        </w:rPr>
        <w:t>obj</w:t>
      </w:r>
      <w:proofErr w:type="spellEnd"/>
      <w:r>
        <w:rPr>
          <w:sz w:val="20"/>
        </w:rPr>
        <w:t xml:space="preserve">. zvětšení 10x; hodnota NA min 0,3; hodnota </w:t>
      </w:r>
      <w:r>
        <w:rPr>
          <w:spacing w:val="4"/>
          <w:sz w:val="20"/>
        </w:rPr>
        <w:t>WD</w:t>
      </w:r>
      <w:r>
        <w:rPr>
          <w:spacing w:val="-39"/>
          <w:sz w:val="20"/>
        </w:rPr>
        <w:t xml:space="preserve"> </w:t>
      </w:r>
      <w:r>
        <w:rPr>
          <w:sz w:val="20"/>
        </w:rPr>
        <w:t>min 5 mm</w:t>
      </w:r>
    </w:p>
    <w:p w14:paraId="575CCC49" w14:textId="77777777" w:rsidR="002213AE" w:rsidRDefault="00782408">
      <w:pPr>
        <w:pStyle w:val="Odstavecseseznamem"/>
        <w:numPr>
          <w:ilvl w:val="3"/>
          <w:numId w:val="7"/>
        </w:numPr>
        <w:tabs>
          <w:tab w:val="left" w:pos="1197"/>
        </w:tabs>
        <w:ind w:hanging="361"/>
        <w:rPr>
          <w:sz w:val="20"/>
        </w:rPr>
      </w:pPr>
      <w:proofErr w:type="spellStart"/>
      <w:r>
        <w:rPr>
          <w:sz w:val="20"/>
        </w:rPr>
        <w:t>obj</w:t>
      </w:r>
      <w:proofErr w:type="spellEnd"/>
      <w:r>
        <w:rPr>
          <w:sz w:val="20"/>
        </w:rPr>
        <w:t xml:space="preserve">. zvětšení 20x; hodnota NA min 0,6; hodnota </w:t>
      </w:r>
      <w:r>
        <w:rPr>
          <w:spacing w:val="4"/>
          <w:sz w:val="20"/>
        </w:rPr>
        <w:t>WD</w:t>
      </w:r>
      <w:r>
        <w:rPr>
          <w:spacing w:val="-40"/>
          <w:sz w:val="20"/>
        </w:rPr>
        <w:t xml:space="preserve"> </w:t>
      </w:r>
      <w:r>
        <w:rPr>
          <w:sz w:val="20"/>
        </w:rPr>
        <w:t>min 1 mm</w:t>
      </w:r>
    </w:p>
    <w:p w14:paraId="1E15E550" w14:textId="77777777" w:rsidR="002213AE" w:rsidRDefault="00782408">
      <w:pPr>
        <w:pStyle w:val="Odstavecseseznamem"/>
        <w:numPr>
          <w:ilvl w:val="3"/>
          <w:numId w:val="7"/>
        </w:numPr>
        <w:tabs>
          <w:tab w:val="left" w:pos="1197"/>
        </w:tabs>
        <w:spacing w:before="1" w:line="229" w:lineRule="exact"/>
        <w:ind w:hanging="361"/>
        <w:rPr>
          <w:sz w:val="20"/>
        </w:rPr>
      </w:pPr>
      <w:proofErr w:type="spellStart"/>
      <w:r>
        <w:rPr>
          <w:sz w:val="20"/>
        </w:rPr>
        <w:t>obj</w:t>
      </w:r>
      <w:proofErr w:type="spellEnd"/>
      <w:r>
        <w:rPr>
          <w:sz w:val="20"/>
        </w:rPr>
        <w:t xml:space="preserve">. zvětšení 50x; hodnota NA min 0,95; hodnota </w:t>
      </w:r>
      <w:r>
        <w:rPr>
          <w:spacing w:val="4"/>
          <w:sz w:val="20"/>
        </w:rPr>
        <w:t xml:space="preserve">WD </w:t>
      </w:r>
      <w:r>
        <w:rPr>
          <w:sz w:val="20"/>
        </w:rPr>
        <w:t>min 0,3</w:t>
      </w:r>
      <w:r>
        <w:rPr>
          <w:spacing w:val="-24"/>
          <w:sz w:val="20"/>
        </w:rPr>
        <w:t xml:space="preserve"> </w:t>
      </w:r>
      <w:r>
        <w:rPr>
          <w:sz w:val="20"/>
        </w:rPr>
        <w:t>mm</w:t>
      </w:r>
    </w:p>
    <w:p w14:paraId="490AEAE7" w14:textId="77777777" w:rsidR="002213AE" w:rsidRDefault="00782408">
      <w:pPr>
        <w:pStyle w:val="Odstavecseseznamem"/>
        <w:numPr>
          <w:ilvl w:val="3"/>
          <w:numId w:val="7"/>
        </w:numPr>
        <w:tabs>
          <w:tab w:val="left" w:pos="1197"/>
        </w:tabs>
        <w:spacing w:line="229" w:lineRule="exact"/>
        <w:ind w:hanging="361"/>
        <w:rPr>
          <w:sz w:val="20"/>
        </w:rPr>
      </w:pPr>
      <w:proofErr w:type="spellStart"/>
      <w:r>
        <w:rPr>
          <w:sz w:val="20"/>
        </w:rPr>
        <w:t>obj</w:t>
      </w:r>
      <w:proofErr w:type="spellEnd"/>
      <w:r>
        <w:rPr>
          <w:sz w:val="20"/>
        </w:rPr>
        <w:t xml:space="preserve">. zvětšení 100x; hodnota NA min 0,95; hodnota </w:t>
      </w:r>
      <w:r>
        <w:rPr>
          <w:spacing w:val="4"/>
          <w:sz w:val="20"/>
        </w:rPr>
        <w:t xml:space="preserve">WD </w:t>
      </w:r>
      <w:r>
        <w:rPr>
          <w:sz w:val="20"/>
        </w:rPr>
        <w:t>min 0,3</w:t>
      </w:r>
      <w:r>
        <w:rPr>
          <w:spacing w:val="-26"/>
          <w:sz w:val="20"/>
        </w:rPr>
        <w:t xml:space="preserve"> </w:t>
      </w:r>
      <w:r>
        <w:rPr>
          <w:sz w:val="20"/>
        </w:rPr>
        <w:t>mm</w:t>
      </w:r>
    </w:p>
    <w:p w14:paraId="42E28CA4" w14:textId="77777777" w:rsidR="002213AE" w:rsidRDefault="00782408">
      <w:pPr>
        <w:pStyle w:val="Odstavecseseznamem"/>
        <w:numPr>
          <w:ilvl w:val="3"/>
          <w:numId w:val="7"/>
        </w:numPr>
        <w:tabs>
          <w:tab w:val="left" w:pos="1197"/>
        </w:tabs>
        <w:ind w:hanging="361"/>
        <w:rPr>
          <w:sz w:val="20"/>
        </w:rPr>
      </w:pPr>
      <w:proofErr w:type="spellStart"/>
      <w:r>
        <w:rPr>
          <w:sz w:val="20"/>
        </w:rPr>
        <w:t>obj</w:t>
      </w:r>
      <w:proofErr w:type="spellEnd"/>
      <w:r>
        <w:rPr>
          <w:sz w:val="20"/>
        </w:rPr>
        <w:t xml:space="preserve">. zvětšení 20x; hodnota NA min 0,45; hodnota </w:t>
      </w:r>
      <w:r>
        <w:rPr>
          <w:spacing w:val="4"/>
          <w:sz w:val="20"/>
        </w:rPr>
        <w:t xml:space="preserve">WD </w:t>
      </w:r>
      <w:r>
        <w:rPr>
          <w:sz w:val="20"/>
        </w:rPr>
        <w:t>min 6</w:t>
      </w:r>
      <w:r>
        <w:rPr>
          <w:spacing w:val="-21"/>
          <w:sz w:val="20"/>
        </w:rPr>
        <w:t xml:space="preserve"> </w:t>
      </w:r>
      <w:r>
        <w:rPr>
          <w:sz w:val="20"/>
        </w:rPr>
        <w:t>mm</w:t>
      </w:r>
    </w:p>
    <w:p w14:paraId="083A3890" w14:textId="77777777" w:rsidR="002213AE" w:rsidRDefault="00782408">
      <w:pPr>
        <w:pStyle w:val="Odstavecseseznamem"/>
        <w:numPr>
          <w:ilvl w:val="3"/>
          <w:numId w:val="7"/>
        </w:numPr>
        <w:tabs>
          <w:tab w:val="left" w:pos="1197"/>
        </w:tabs>
        <w:ind w:hanging="361"/>
        <w:rPr>
          <w:sz w:val="20"/>
        </w:rPr>
      </w:pPr>
      <w:proofErr w:type="spellStart"/>
      <w:r>
        <w:rPr>
          <w:sz w:val="20"/>
        </w:rPr>
        <w:t>obj</w:t>
      </w:r>
      <w:proofErr w:type="spellEnd"/>
      <w:r>
        <w:rPr>
          <w:sz w:val="20"/>
        </w:rPr>
        <w:t xml:space="preserve">. zvětšení 50x; hodnota NA min 0,6; hodnota </w:t>
      </w:r>
      <w:r>
        <w:rPr>
          <w:spacing w:val="4"/>
          <w:sz w:val="20"/>
        </w:rPr>
        <w:t xml:space="preserve">WD </w:t>
      </w:r>
      <w:r>
        <w:rPr>
          <w:sz w:val="20"/>
        </w:rPr>
        <w:t>min 5</w:t>
      </w:r>
      <w:r>
        <w:rPr>
          <w:spacing w:val="-17"/>
          <w:sz w:val="20"/>
        </w:rPr>
        <w:t xml:space="preserve"> </w:t>
      </w:r>
      <w:r>
        <w:rPr>
          <w:sz w:val="20"/>
        </w:rPr>
        <w:t>mm</w:t>
      </w:r>
    </w:p>
    <w:p w14:paraId="3C989CA4" w14:textId="77777777" w:rsidR="002213AE" w:rsidRDefault="00782408">
      <w:pPr>
        <w:pStyle w:val="Odstavecseseznamem"/>
        <w:numPr>
          <w:ilvl w:val="3"/>
          <w:numId w:val="7"/>
        </w:numPr>
        <w:tabs>
          <w:tab w:val="left" w:pos="1197"/>
        </w:tabs>
        <w:spacing w:before="1"/>
        <w:ind w:hanging="361"/>
      </w:pPr>
      <w:proofErr w:type="spellStart"/>
      <w:r>
        <w:rPr>
          <w:sz w:val="20"/>
        </w:rPr>
        <w:t>obj</w:t>
      </w:r>
      <w:proofErr w:type="spellEnd"/>
      <w:r>
        <w:rPr>
          <w:sz w:val="20"/>
        </w:rPr>
        <w:t>.</w:t>
      </w:r>
      <w:r>
        <w:rPr>
          <w:spacing w:val="-2"/>
          <w:sz w:val="20"/>
        </w:rPr>
        <w:t xml:space="preserve"> </w:t>
      </w:r>
      <w:r>
        <w:rPr>
          <w:sz w:val="20"/>
        </w:rPr>
        <w:t>zvětšení</w:t>
      </w:r>
      <w:r>
        <w:rPr>
          <w:spacing w:val="-4"/>
          <w:sz w:val="20"/>
        </w:rPr>
        <w:t xml:space="preserve"> </w:t>
      </w:r>
      <w:r>
        <w:rPr>
          <w:sz w:val="20"/>
        </w:rPr>
        <w:t>100x;</w:t>
      </w:r>
      <w:r>
        <w:rPr>
          <w:spacing w:val="-4"/>
          <w:sz w:val="20"/>
        </w:rPr>
        <w:t xml:space="preserve"> </w:t>
      </w:r>
      <w:r>
        <w:rPr>
          <w:sz w:val="20"/>
        </w:rPr>
        <w:t>hodnota</w:t>
      </w:r>
      <w:r>
        <w:rPr>
          <w:spacing w:val="-1"/>
          <w:sz w:val="20"/>
        </w:rPr>
        <w:t xml:space="preserve"> </w:t>
      </w:r>
      <w:r>
        <w:rPr>
          <w:sz w:val="20"/>
        </w:rPr>
        <w:t>NA</w:t>
      </w:r>
      <w:r>
        <w:rPr>
          <w:spacing w:val="-5"/>
          <w:sz w:val="20"/>
        </w:rPr>
        <w:t xml:space="preserve"> </w:t>
      </w:r>
      <w:r>
        <w:rPr>
          <w:sz w:val="20"/>
        </w:rPr>
        <w:t>min</w:t>
      </w:r>
      <w:r>
        <w:rPr>
          <w:spacing w:val="-3"/>
          <w:sz w:val="20"/>
        </w:rPr>
        <w:t xml:space="preserve"> </w:t>
      </w:r>
      <w:r>
        <w:rPr>
          <w:sz w:val="20"/>
        </w:rPr>
        <w:t>0,8;</w:t>
      </w:r>
      <w:r>
        <w:rPr>
          <w:spacing w:val="-3"/>
          <w:sz w:val="20"/>
        </w:rPr>
        <w:t xml:space="preserve"> </w:t>
      </w:r>
      <w:r>
        <w:rPr>
          <w:sz w:val="20"/>
        </w:rPr>
        <w:t>hodnota</w:t>
      </w:r>
      <w:r>
        <w:rPr>
          <w:spacing w:val="-7"/>
          <w:sz w:val="20"/>
        </w:rPr>
        <w:t xml:space="preserve"> </w:t>
      </w:r>
      <w:r>
        <w:rPr>
          <w:spacing w:val="4"/>
          <w:sz w:val="20"/>
        </w:rPr>
        <w:t>WD</w:t>
      </w:r>
      <w:r>
        <w:rPr>
          <w:spacing w:val="-5"/>
          <w:sz w:val="20"/>
        </w:rPr>
        <w:t xml:space="preserve"> </w:t>
      </w:r>
      <w:r>
        <w:rPr>
          <w:sz w:val="20"/>
        </w:rPr>
        <w:t>min</w:t>
      </w:r>
      <w:r>
        <w:rPr>
          <w:spacing w:val="-3"/>
          <w:sz w:val="20"/>
        </w:rPr>
        <w:t xml:space="preserve"> </w:t>
      </w:r>
      <w:r>
        <w:rPr>
          <w:sz w:val="20"/>
        </w:rPr>
        <w:t>3</w:t>
      </w:r>
      <w:r>
        <w:rPr>
          <w:spacing w:val="-7"/>
          <w:sz w:val="20"/>
        </w:rPr>
        <w:t xml:space="preserve"> </w:t>
      </w:r>
      <w:r>
        <w:rPr>
          <w:sz w:val="20"/>
        </w:rPr>
        <w:t>mm</w:t>
      </w:r>
    </w:p>
    <w:p w14:paraId="45BE1F7C" w14:textId="77777777" w:rsidR="002213AE" w:rsidRDefault="002213AE">
      <w:pPr>
        <w:pStyle w:val="Zkladntext"/>
        <w:spacing w:before="10"/>
        <w:ind w:left="0" w:firstLine="0"/>
        <w:rPr>
          <w:sz w:val="17"/>
        </w:rPr>
      </w:pPr>
    </w:p>
    <w:p w14:paraId="29CAC512" w14:textId="77777777" w:rsidR="002213AE" w:rsidRDefault="00782408" w:rsidP="00BE4C9A">
      <w:pPr>
        <w:pStyle w:val="Odstavecseseznamem"/>
        <w:numPr>
          <w:ilvl w:val="0"/>
          <w:numId w:val="6"/>
        </w:numPr>
        <w:spacing w:before="1"/>
        <w:ind w:left="737" w:hanging="289"/>
        <w:rPr>
          <w:sz w:val="20"/>
        </w:rPr>
      </w:pPr>
      <w:r>
        <w:rPr>
          <w:sz w:val="20"/>
        </w:rPr>
        <w:t>motorizovaný objektivový revolverový karusel pro minimálně 6 ks</w:t>
      </w:r>
      <w:r>
        <w:rPr>
          <w:spacing w:val="-39"/>
          <w:sz w:val="20"/>
        </w:rPr>
        <w:t xml:space="preserve"> </w:t>
      </w:r>
      <w:r>
        <w:rPr>
          <w:sz w:val="20"/>
        </w:rPr>
        <w:t>objektivů</w:t>
      </w:r>
    </w:p>
    <w:p w14:paraId="62F70207" w14:textId="77777777" w:rsidR="002213AE" w:rsidRDefault="00782408" w:rsidP="00BE4C9A">
      <w:pPr>
        <w:pStyle w:val="Odstavecseseznamem"/>
        <w:numPr>
          <w:ilvl w:val="0"/>
          <w:numId w:val="6"/>
        </w:numPr>
        <w:tabs>
          <w:tab w:val="left" w:pos="793"/>
          <w:tab w:val="left" w:pos="794"/>
        </w:tabs>
        <w:ind w:left="737" w:hanging="289"/>
        <w:rPr>
          <w:sz w:val="20"/>
        </w:rPr>
      </w:pPr>
      <w:r>
        <w:rPr>
          <w:sz w:val="20"/>
        </w:rPr>
        <w:t>optický zoom se zvětšením minimálně</w:t>
      </w:r>
      <w:r>
        <w:rPr>
          <w:spacing w:val="-3"/>
          <w:sz w:val="20"/>
        </w:rPr>
        <w:t xml:space="preserve"> </w:t>
      </w:r>
      <w:r>
        <w:rPr>
          <w:sz w:val="20"/>
        </w:rPr>
        <w:t>1x-8x</w:t>
      </w:r>
    </w:p>
    <w:p w14:paraId="3915B31D" w14:textId="77777777" w:rsidR="002213AE" w:rsidRDefault="00782408" w:rsidP="00BE4C9A">
      <w:pPr>
        <w:pStyle w:val="Odstavecseseznamem"/>
        <w:numPr>
          <w:ilvl w:val="0"/>
          <w:numId w:val="6"/>
        </w:numPr>
        <w:tabs>
          <w:tab w:val="left" w:pos="790"/>
          <w:tab w:val="left" w:pos="791"/>
        </w:tabs>
        <w:ind w:left="737" w:hanging="289"/>
        <w:rPr>
          <w:sz w:val="20"/>
        </w:rPr>
      </w:pPr>
      <w:r>
        <w:rPr>
          <w:sz w:val="20"/>
        </w:rPr>
        <w:t xml:space="preserve">maximální rozlišení ve směru vertikální osy </w:t>
      </w:r>
      <w:r>
        <w:rPr>
          <w:sz w:val="20"/>
          <w:u w:val="single"/>
        </w:rPr>
        <w:t>z</w:t>
      </w:r>
      <w:r>
        <w:rPr>
          <w:sz w:val="20"/>
        </w:rPr>
        <w:t xml:space="preserve"> nejméně 5</w:t>
      </w:r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nm</w:t>
      </w:r>
      <w:proofErr w:type="spellEnd"/>
    </w:p>
    <w:p w14:paraId="108540F2" w14:textId="77777777" w:rsidR="002213AE" w:rsidRDefault="00782408" w:rsidP="00BE4C9A">
      <w:pPr>
        <w:pStyle w:val="Odstavecseseznamem"/>
        <w:numPr>
          <w:ilvl w:val="0"/>
          <w:numId w:val="5"/>
        </w:numPr>
        <w:tabs>
          <w:tab w:val="left" w:pos="836"/>
          <w:tab w:val="left" w:pos="837"/>
        </w:tabs>
        <w:spacing w:before="1" w:line="231" w:lineRule="exact"/>
        <w:ind w:left="737" w:hanging="289"/>
        <w:rPr>
          <w:sz w:val="20"/>
        </w:rPr>
      </w:pPr>
      <w:r>
        <w:rPr>
          <w:sz w:val="20"/>
        </w:rPr>
        <w:t xml:space="preserve">maximální laterální rozlišení (osy </w:t>
      </w:r>
      <w:proofErr w:type="spellStart"/>
      <w:r>
        <w:rPr>
          <w:sz w:val="20"/>
          <w:u w:val="single"/>
        </w:rPr>
        <w:t>x,y</w:t>
      </w:r>
      <w:proofErr w:type="spellEnd"/>
      <w:r>
        <w:rPr>
          <w:sz w:val="20"/>
        </w:rPr>
        <w:t>) nejméně 120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nm</w:t>
      </w:r>
      <w:proofErr w:type="spellEnd"/>
    </w:p>
    <w:p w14:paraId="63193C7C" w14:textId="77777777" w:rsidR="002213AE" w:rsidRDefault="00782408" w:rsidP="00BE4C9A">
      <w:pPr>
        <w:pStyle w:val="Odstavecseseznamem"/>
        <w:numPr>
          <w:ilvl w:val="0"/>
          <w:numId w:val="5"/>
        </w:numPr>
        <w:tabs>
          <w:tab w:val="left" w:pos="836"/>
          <w:tab w:val="left" w:pos="837"/>
        </w:tabs>
        <w:spacing w:before="1" w:line="235" w:lineRule="auto"/>
        <w:ind w:left="737" w:right="113" w:hanging="289"/>
        <w:rPr>
          <w:sz w:val="20"/>
        </w:rPr>
      </w:pPr>
      <w:r>
        <w:rPr>
          <w:sz w:val="20"/>
        </w:rPr>
        <w:t xml:space="preserve">opakovatelnost měření v ose </w:t>
      </w:r>
      <w:r>
        <w:rPr>
          <w:sz w:val="20"/>
          <w:u w:val="single"/>
        </w:rPr>
        <w:t>z</w:t>
      </w:r>
      <w:r>
        <w:rPr>
          <w:sz w:val="20"/>
        </w:rPr>
        <w:t xml:space="preserve"> pro objektiv zvětšení 50x (hodnota NA min 0,95; hodnota </w:t>
      </w:r>
      <w:r>
        <w:rPr>
          <w:spacing w:val="4"/>
          <w:sz w:val="20"/>
        </w:rPr>
        <w:t xml:space="preserve">WD </w:t>
      </w:r>
      <w:r>
        <w:rPr>
          <w:sz w:val="20"/>
        </w:rPr>
        <w:t>min 0,3 mm) min. 15</w:t>
      </w:r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nm</w:t>
      </w:r>
      <w:proofErr w:type="spellEnd"/>
    </w:p>
    <w:p w14:paraId="5A324034" w14:textId="77777777" w:rsidR="002213AE" w:rsidRDefault="00782408" w:rsidP="00BE4C9A">
      <w:pPr>
        <w:pStyle w:val="Odstavecseseznamem"/>
        <w:numPr>
          <w:ilvl w:val="0"/>
          <w:numId w:val="5"/>
        </w:numPr>
        <w:tabs>
          <w:tab w:val="left" w:pos="836"/>
          <w:tab w:val="left" w:pos="837"/>
        </w:tabs>
        <w:spacing w:before="1"/>
        <w:ind w:left="737" w:right="123" w:hanging="289"/>
        <w:rPr>
          <w:sz w:val="20"/>
        </w:rPr>
      </w:pPr>
      <w:r>
        <w:rPr>
          <w:sz w:val="20"/>
        </w:rPr>
        <w:t xml:space="preserve">opakovatelnost měření v osách </w:t>
      </w:r>
      <w:proofErr w:type="spellStart"/>
      <w:r>
        <w:rPr>
          <w:sz w:val="20"/>
          <w:u w:val="single"/>
        </w:rPr>
        <w:t>x,y</w:t>
      </w:r>
      <w:proofErr w:type="spellEnd"/>
      <w:r>
        <w:rPr>
          <w:sz w:val="20"/>
        </w:rPr>
        <w:t xml:space="preserve"> pro objektiv zvětšení 100x (hodnota NA min 0,95; hodnota </w:t>
      </w:r>
      <w:r>
        <w:rPr>
          <w:spacing w:val="3"/>
          <w:sz w:val="20"/>
        </w:rPr>
        <w:t xml:space="preserve">WD </w:t>
      </w:r>
      <w:r>
        <w:rPr>
          <w:sz w:val="20"/>
        </w:rPr>
        <w:t>min 0,3 mm) min. 20</w:t>
      </w:r>
      <w:r>
        <w:rPr>
          <w:spacing w:val="-16"/>
          <w:sz w:val="20"/>
        </w:rPr>
        <w:t xml:space="preserve"> </w:t>
      </w:r>
      <w:proofErr w:type="spellStart"/>
      <w:r>
        <w:rPr>
          <w:sz w:val="20"/>
        </w:rPr>
        <w:t>nm</w:t>
      </w:r>
      <w:proofErr w:type="spellEnd"/>
    </w:p>
    <w:p w14:paraId="54D5FEF4" w14:textId="77777777" w:rsidR="002213AE" w:rsidRDefault="00782408" w:rsidP="00BE4C9A">
      <w:pPr>
        <w:pStyle w:val="Odstavecseseznamem"/>
        <w:numPr>
          <w:ilvl w:val="0"/>
          <w:numId w:val="5"/>
        </w:numPr>
        <w:tabs>
          <w:tab w:val="left" w:pos="836"/>
          <w:tab w:val="left" w:pos="837"/>
        </w:tabs>
        <w:ind w:left="737" w:right="125" w:hanging="289"/>
        <w:rPr>
          <w:sz w:val="20"/>
        </w:rPr>
      </w:pPr>
      <w:r>
        <w:rPr>
          <w:sz w:val="20"/>
        </w:rPr>
        <w:t xml:space="preserve">garantovaná přesnost měření rozměrů pro objektiv zvětšení 50x (hodnota NA min 0,95; hodnota </w:t>
      </w:r>
      <w:r>
        <w:rPr>
          <w:spacing w:val="4"/>
          <w:sz w:val="20"/>
        </w:rPr>
        <w:t xml:space="preserve">WD </w:t>
      </w:r>
      <w:r>
        <w:rPr>
          <w:sz w:val="20"/>
        </w:rPr>
        <w:t>min 0,3 mm) ± 1,5 % nebo</w:t>
      </w:r>
      <w:r>
        <w:rPr>
          <w:spacing w:val="-18"/>
          <w:sz w:val="20"/>
        </w:rPr>
        <w:t xml:space="preserve"> </w:t>
      </w:r>
      <w:r>
        <w:rPr>
          <w:sz w:val="20"/>
        </w:rPr>
        <w:t>lepší</w:t>
      </w:r>
    </w:p>
    <w:p w14:paraId="30A2BE58" w14:textId="77777777" w:rsidR="002213AE" w:rsidRDefault="00782408" w:rsidP="00BE4C9A">
      <w:pPr>
        <w:pStyle w:val="Odstavecseseznamem"/>
        <w:numPr>
          <w:ilvl w:val="0"/>
          <w:numId w:val="5"/>
        </w:numPr>
        <w:tabs>
          <w:tab w:val="left" w:pos="836"/>
          <w:tab w:val="left" w:pos="837"/>
        </w:tabs>
        <w:spacing w:line="229" w:lineRule="exact"/>
        <w:ind w:left="737" w:hanging="289"/>
        <w:rPr>
          <w:sz w:val="20"/>
        </w:rPr>
      </w:pPr>
      <w:r>
        <w:rPr>
          <w:sz w:val="20"/>
        </w:rPr>
        <w:t>odklon detekované plochy od svislé osy 3° nebo</w:t>
      </w:r>
      <w:r>
        <w:rPr>
          <w:spacing w:val="-12"/>
          <w:sz w:val="20"/>
        </w:rPr>
        <w:t xml:space="preserve"> </w:t>
      </w:r>
      <w:r>
        <w:rPr>
          <w:sz w:val="20"/>
        </w:rPr>
        <w:t>menší</w:t>
      </w:r>
    </w:p>
    <w:p w14:paraId="6E6CF86D" w14:textId="77777777" w:rsidR="002213AE" w:rsidRDefault="00782408" w:rsidP="00BE4C9A">
      <w:pPr>
        <w:pStyle w:val="Odstavecseseznamem"/>
        <w:numPr>
          <w:ilvl w:val="0"/>
          <w:numId w:val="5"/>
        </w:numPr>
        <w:tabs>
          <w:tab w:val="left" w:pos="836"/>
          <w:tab w:val="left" w:pos="837"/>
        </w:tabs>
        <w:spacing w:line="229" w:lineRule="exact"/>
        <w:ind w:left="737" w:hanging="289"/>
        <w:rPr>
          <w:sz w:val="20"/>
        </w:rPr>
      </w:pPr>
      <w:r>
        <w:rPr>
          <w:sz w:val="20"/>
        </w:rPr>
        <w:t>dynamický rozsah (bitová hloubka) optického senzoru min. 16</w:t>
      </w:r>
      <w:r>
        <w:rPr>
          <w:spacing w:val="-18"/>
          <w:sz w:val="20"/>
        </w:rPr>
        <w:t xml:space="preserve"> </w:t>
      </w:r>
      <w:r>
        <w:rPr>
          <w:sz w:val="20"/>
        </w:rPr>
        <w:t>bit</w:t>
      </w:r>
    </w:p>
    <w:p w14:paraId="65837238" w14:textId="77777777" w:rsidR="002213AE" w:rsidRDefault="002213AE">
      <w:pPr>
        <w:pStyle w:val="Zkladntext"/>
        <w:spacing w:before="11"/>
        <w:ind w:left="0" w:firstLine="0"/>
        <w:rPr>
          <w:sz w:val="19"/>
        </w:rPr>
      </w:pPr>
    </w:p>
    <w:p w14:paraId="7EC1BBA9" w14:textId="77777777" w:rsidR="002213AE" w:rsidRDefault="00782408">
      <w:pPr>
        <w:pStyle w:val="Odstavecseseznamem"/>
        <w:numPr>
          <w:ilvl w:val="0"/>
          <w:numId w:val="5"/>
        </w:numPr>
        <w:tabs>
          <w:tab w:val="left" w:pos="836"/>
          <w:tab w:val="left" w:pos="837"/>
        </w:tabs>
        <w:spacing w:line="231" w:lineRule="exact"/>
        <w:ind w:hanging="361"/>
        <w:rPr>
          <w:sz w:val="20"/>
        </w:rPr>
      </w:pPr>
      <w:r>
        <w:rPr>
          <w:b/>
          <w:sz w:val="20"/>
        </w:rPr>
        <w:t>parametry mikroskopového stolku s motorickým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posuvem</w:t>
      </w:r>
      <w:r>
        <w:rPr>
          <w:sz w:val="20"/>
        </w:rPr>
        <w:t>:</w:t>
      </w:r>
    </w:p>
    <w:p w14:paraId="6949431F" w14:textId="77777777" w:rsidR="002213AE" w:rsidRDefault="00782408" w:rsidP="00BE4C9A">
      <w:pPr>
        <w:pStyle w:val="Odstavecseseznamem"/>
        <w:numPr>
          <w:ilvl w:val="0"/>
          <w:numId w:val="4"/>
        </w:numPr>
        <w:spacing w:line="230" w:lineRule="exact"/>
        <w:ind w:left="1276" w:hanging="283"/>
        <w:rPr>
          <w:sz w:val="20"/>
        </w:rPr>
      </w:pPr>
      <w:r>
        <w:rPr>
          <w:sz w:val="20"/>
        </w:rPr>
        <w:t>laterální posun minimálně 100 x 100</w:t>
      </w:r>
      <w:r>
        <w:rPr>
          <w:spacing w:val="-7"/>
          <w:sz w:val="20"/>
        </w:rPr>
        <w:t xml:space="preserve"> </w:t>
      </w:r>
      <w:r>
        <w:rPr>
          <w:sz w:val="20"/>
        </w:rPr>
        <w:t>mm</w:t>
      </w:r>
    </w:p>
    <w:p w14:paraId="3AA0D880" w14:textId="77777777" w:rsidR="002213AE" w:rsidRDefault="00782408" w:rsidP="00BE4C9A">
      <w:pPr>
        <w:pStyle w:val="Odstavecseseznamem"/>
        <w:numPr>
          <w:ilvl w:val="0"/>
          <w:numId w:val="4"/>
        </w:numPr>
        <w:spacing w:before="1"/>
        <w:ind w:left="1276" w:hanging="283"/>
        <w:rPr>
          <w:sz w:val="20"/>
        </w:rPr>
      </w:pPr>
      <w:r>
        <w:rPr>
          <w:sz w:val="20"/>
        </w:rPr>
        <w:t>nosnost stolku min. 3</w:t>
      </w:r>
      <w:r>
        <w:rPr>
          <w:spacing w:val="-5"/>
          <w:sz w:val="20"/>
        </w:rPr>
        <w:t xml:space="preserve"> </w:t>
      </w:r>
      <w:r>
        <w:rPr>
          <w:sz w:val="20"/>
        </w:rPr>
        <w:t>kg</w:t>
      </w:r>
    </w:p>
    <w:p w14:paraId="479E70FB" w14:textId="77777777" w:rsidR="002213AE" w:rsidRDefault="00782408" w:rsidP="00BE4C9A">
      <w:pPr>
        <w:pStyle w:val="Odstavecseseznamem"/>
        <w:numPr>
          <w:ilvl w:val="0"/>
          <w:numId w:val="4"/>
        </w:numPr>
        <w:spacing w:before="1" w:line="229" w:lineRule="exact"/>
        <w:ind w:left="1276" w:hanging="283"/>
        <w:rPr>
          <w:sz w:val="20"/>
        </w:rPr>
      </w:pPr>
      <w:r>
        <w:rPr>
          <w:sz w:val="20"/>
        </w:rPr>
        <w:t>maximální výška vzorku alespoň 200</w:t>
      </w:r>
      <w:r>
        <w:rPr>
          <w:spacing w:val="-15"/>
          <w:sz w:val="20"/>
        </w:rPr>
        <w:t xml:space="preserve"> </w:t>
      </w:r>
      <w:r>
        <w:rPr>
          <w:sz w:val="20"/>
        </w:rPr>
        <w:t>mm</w:t>
      </w:r>
    </w:p>
    <w:p w14:paraId="246115CB" w14:textId="77777777" w:rsidR="002213AE" w:rsidRDefault="00782408" w:rsidP="00BE4C9A">
      <w:pPr>
        <w:pStyle w:val="Odstavecseseznamem"/>
        <w:numPr>
          <w:ilvl w:val="0"/>
          <w:numId w:val="4"/>
        </w:numPr>
        <w:spacing w:line="229" w:lineRule="exact"/>
        <w:ind w:left="1276" w:hanging="283"/>
        <w:rPr>
          <w:sz w:val="20"/>
        </w:rPr>
      </w:pPr>
      <w:r>
        <w:rPr>
          <w:sz w:val="20"/>
        </w:rPr>
        <w:lastRenderedPageBreak/>
        <w:t>systém posuvů řízený ovládací</w:t>
      </w:r>
      <w:r>
        <w:rPr>
          <w:spacing w:val="-23"/>
          <w:sz w:val="20"/>
        </w:rPr>
        <w:t xml:space="preserve"> </w:t>
      </w:r>
      <w:r>
        <w:rPr>
          <w:sz w:val="20"/>
        </w:rPr>
        <w:t>jednotkou</w:t>
      </w:r>
    </w:p>
    <w:p w14:paraId="3B8DC099" w14:textId="77777777" w:rsidR="002213AE" w:rsidRDefault="002213AE">
      <w:pPr>
        <w:pStyle w:val="Zkladntext"/>
        <w:ind w:left="0" w:firstLine="0"/>
      </w:pPr>
    </w:p>
    <w:p w14:paraId="48227BBB" w14:textId="77777777" w:rsidR="002213AE" w:rsidRDefault="00782408" w:rsidP="00694707">
      <w:pPr>
        <w:pStyle w:val="Zkladntext"/>
        <w:tabs>
          <w:tab w:val="left" w:pos="735"/>
        </w:tabs>
        <w:ind w:left="447" w:firstLine="0"/>
      </w:pPr>
      <w:r w:rsidRPr="00694707">
        <w:t>-</w:t>
      </w:r>
      <w:r>
        <w:tab/>
        <w:t xml:space="preserve">rozsah motorizovaného posuvu ve směru osy </w:t>
      </w:r>
      <w:r>
        <w:rPr>
          <w:u w:val="single"/>
        </w:rPr>
        <w:t>z</w:t>
      </w:r>
      <w:r>
        <w:t xml:space="preserve"> minimálně 10</w:t>
      </w:r>
      <w:r>
        <w:rPr>
          <w:spacing w:val="-5"/>
        </w:rPr>
        <w:t xml:space="preserve"> </w:t>
      </w:r>
      <w:r>
        <w:t>mm</w:t>
      </w:r>
    </w:p>
    <w:p w14:paraId="6DF1A014" w14:textId="77777777" w:rsidR="002213AE" w:rsidRDefault="00782408" w:rsidP="00694707">
      <w:pPr>
        <w:pStyle w:val="Odstavecseseznamem"/>
        <w:numPr>
          <w:ilvl w:val="0"/>
          <w:numId w:val="3"/>
        </w:numPr>
        <w:tabs>
          <w:tab w:val="left" w:pos="836"/>
          <w:tab w:val="left" w:pos="837"/>
        </w:tabs>
        <w:spacing w:before="1"/>
        <w:ind w:left="709" w:right="1413" w:hanging="283"/>
        <w:rPr>
          <w:sz w:val="20"/>
        </w:rPr>
      </w:pPr>
      <w:r>
        <w:rPr>
          <w:sz w:val="20"/>
        </w:rPr>
        <w:t>zobrazovací metody s využitím širokospektrálního světelného zdroje minimálně: BF, POL, DIC,</w:t>
      </w:r>
      <w:r>
        <w:rPr>
          <w:spacing w:val="-1"/>
          <w:sz w:val="20"/>
        </w:rPr>
        <w:t xml:space="preserve"> </w:t>
      </w:r>
      <w:r>
        <w:rPr>
          <w:sz w:val="20"/>
        </w:rPr>
        <w:t>HDR</w:t>
      </w:r>
    </w:p>
    <w:p w14:paraId="699715BA" w14:textId="77777777" w:rsidR="002213AE" w:rsidRDefault="00782408" w:rsidP="00694707">
      <w:pPr>
        <w:pStyle w:val="Odstavecseseznamem"/>
        <w:numPr>
          <w:ilvl w:val="0"/>
          <w:numId w:val="3"/>
        </w:numPr>
        <w:tabs>
          <w:tab w:val="left" w:pos="836"/>
          <w:tab w:val="left" w:pos="837"/>
        </w:tabs>
        <w:ind w:left="709" w:right="2333" w:hanging="283"/>
        <w:rPr>
          <w:sz w:val="20"/>
        </w:rPr>
      </w:pPr>
      <w:r>
        <w:rPr>
          <w:sz w:val="20"/>
        </w:rPr>
        <w:t>zobrazovací metody s využitím laserového zdroje světla minimálně: konfokální obraz, DIC, laserový HDR, ¼ lambda rotační</w:t>
      </w:r>
      <w:r>
        <w:rPr>
          <w:spacing w:val="-36"/>
          <w:sz w:val="20"/>
        </w:rPr>
        <w:t xml:space="preserve"> </w:t>
      </w:r>
      <w:r>
        <w:rPr>
          <w:sz w:val="20"/>
        </w:rPr>
        <w:t>kompenzátor</w:t>
      </w:r>
    </w:p>
    <w:p w14:paraId="64296127" w14:textId="77777777" w:rsidR="002213AE" w:rsidRDefault="00782408" w:rsidP="00694707">
      <w:pPr>
        <w:pStyle w:val="Odstavecseseznamem"/>
        <w:numPr>
          <w:ilvl w:val="0"/>
          <w:numId w:val="3"/>
        </w:numPr>
        <w:tabs>
          <w:tab w:val="left" w:pos="836"/>
          <w:tab w:val="left" w:pos="837"/>
        </w:tabs>
        <w:ind w:left="709" w:hanging="283"/>
      </w:pPr>
      <w:r>
        <w:rPr>
          <w:sz w:val="20"/>
        </w:rPr>
        <w:t>barevná kamera s minimálním rozlišením 2</w:t>
      </w:r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Mpix</w:t>
      </w:r>
      <w:proofErr w:type="spellEnd"/>
    </w:p>
    <w:p w14:paraId="2280F42E" w14:textId="77777777" w:rsidR="002213AE" w:rsidRDefault="002213AE" w:rsidP="00694707">
      <w:pPr>
        <w:ind w:left="709" w:hanging="283"/>
        <w:sectPr w:rsidR="002213AE">
          <w:footerReference w:type="default" r:id="rId8"/>
          <w:pgSz w:w="11906" w:h="16838"/>
          <w:pgMar w:top="1320" w:right="1300" w:bottom="1120" w:left="1300" w:header="0" w:footer="924" w:gutter="0"/>
          <w:cols w:space="708"/>
          <w:formProt w:val="0"/>
          <w:docGrid w:linePitch="100"/>
        </w:sectPr>
      </w:pPr>
    </w:p>
    <w:p w14:paraId="4824487A" w14:textId="77777777" w:rsidR="002213AE" w:rsidRDefault="00782408" w:rsidP="00694707">
      <w:pPr>
        <w:pStyle w:val="Odstavecseseznamem"/>
        <w:numPr>
          <w:ilvl w:val="0"/>
          <w:numId w:val="3"/>
        </w:numPr>
        <w:tabs>
          <w:tab w:val="left" w:pos="836"/>
          <w:tab w:val="left" w:pos="837"/>
        </w:tabs>
        <w:spacing w:before="75" w:line="231" w:lineRule="exact"/>
        <w:ind w:left="709" w:hanging="283"/>
      </w:pPr>
      <w:r>
        <w:rPr>
          <w:sz w:val="20"/>
        </w:rPr>
        <w:lastRenderedPageBreak/>
        <w:t xml:space="preserve">konfokální rozlišení v jednom zorném poli minimálně 16 </w:t>
      </w:r>
      <w:proofErr w:type="spellStart"/>
      <w:r>
        <w:rPr>
          <w:sz w:val="20"/>
        </w:rPr>
        <w:t>Mpix</w:t>
      </w:r>
      <w:proofErr w:type="spellEnd"/>
      <w:r>
        <w:rPr>
          <w:spacing w:val="55"/>
          <w:sz w:val="20"/>
        </w:rPr>
        <w:t xml:space="preserve"> </w:t>
      </w:r>
      <w:r>
        <w:rPr>
          <w:sz w:val="20"/>
        </w:rPr>
        <w:t>(4K)</w:t>
      </w:r>
    </w:p>
    <w:p w14:paraId="32FD39E7" w14:textId="071F2419" w:rsidR="002213AE" w:rsidRDefault="00782408" w:rsidP="00694707">
      <w:pPr>
        <w:pStyle w:val="Odstavecseseznamem"/>
        <w:numPr>
          <w:ilvl w:val="0"/>
          <w:numId w:val="3"/>
        </w:numPr>
        <w:tabs>
          <w:tab w:val="left" w:pos="836"/>
          <w:tab w:val="left" w:pos="837"/>
        </w:tabs>
        <w:spacing w:line="231" w:lineRule="exact"/>
        <w:ind w:left="709" w:hanging="283"/>
        <w:rPr>
          <w:sz w:val="20"/>
        </w:rPr>
      </w:pPr>
      <w:r>
        <w:rPr>
          <w:sz w:val="20"/>
        </w:rPr>
        <w:t>úhlově nastavitelná rotace skenovaného pole v rozsahu</w:t>
      </w:r>
      <w:r>
        <w:rPr>
          <w:spacing w:val="-8"/>
          <w:sz w:val="20"/>
        </w:rPr>
        <w:t xml:space="preserve"> </w:t>
      </w:r>
      <w:r>
        <w:rPr>
          <w:sz w:val="20"/>
        </w:rPr>
        <w:t>0°-360°</w:t>
      </w:r>
    </w:p>
    <w:p w14:paraId="37A314A2" w14:textId="50B88E0D" w:rsidR="002213AE" w:rsidRDefault="00782408" w:rsidP="00694707">
      <w:pPr>
        <w:pStyle w:val="Odstavecseseznamem"/>
        <w:numPr>
          <w:ilvl w:val="0"/>
          <w:numId w:val="3"/>
        </w:numPr>
        <w:tabs>
          <w:tab w:val="left" w:pos="836"/>
          <w:tab w:val="left" w:pos="837"/>
        </w:tabs>
        <w:spacing w:line="231" w:lineRule="exact"/>
        <w:ind w:left="709" w:hanging="283"/>
        <w:rPr>
          <w:sz w:val="20"/>
        </w:rPr>
      </w:pPr>
      <w:r>
        <w:rPr>
          <w:sz w:val="20"/>
        </w:rPr>
        <w:t>akt</w:t>
      </w:r>
      <w:r w:rsidR="00694707">
        <w:rPr>
          <w:sz w:val="20"/>
        </w:rPr>
        <w:t>i</w:t>
      </w:r>
      <w:r>
        <w:rPr>
          <w:sz w:val="20"/>
        </w:rPr>
        <w:t xml:space="preserve">vní </w:t>
      </w:r>
      <w:proofErr w:type="spellStart"/>
      <w:r>
        <w:rPr>
          <w:sz w:val="20"/>
        </w:rPr>
        <w:t>antivibrační</w:t>
      </w:r>
      <w:proofErr w:type="spellEnd"/>
      <w:r>
        <w:rPr>
          <w:sz w:val="20"/>
        </w:rPr>
        <w:t xml:space="preserve"> deska s nosností min.</w:t>
      </w:r>
      <w:r>
        <w:rPr>
          <w:spacing w:val="-10"/>
          <w:sz w:val="20"/>
        </w:rPr>
        <w:t xml:space="preserve"> </w:t>
      </w:r>
      <w:r>
        <w:rPr>
          <w:sz w:val="20"/>
        </w:rPr>
        <w:t>100</w:t>
      </w:r>
      <w:r w:rsidR="00694707">
        <w:rPr>
          <w:sz w:val="20"/>
        </w:rPr>
        <w:t xml:space="preserve"> </w:t>
      </w:r>
      <w:r>
        <w:rPr>
          <w:sz w:val="20"/>
        </w:rPr>
        <w:t>kg</w:t>
      </w:r>
    </w:p>
    <w:p w14:paraId="065B49CC" w14:textId="77777777" w:rsidR="002213AE" w:rsidRDefault="00782408">
      <w:pPr>
        <w:pStyle w:val="Odstavecseseznamem"/>
        <w:numPr>
          <w:ilvl w:val="0"/>
          <w:numId w:val="3"/>
        </w:numPr>
        <w:tabs>
          <w:tab w:val="left" w:pos="836"/>
          <w:tab w:val="left" w:pos="837"/>
        </w:tabs>
        <w:spacing w:line="231" w:lineRule="exact"/>
        <w:ind w:left="836" w:hanging="361"/>
        <w:rPr>
          <w:sz w:val="20"/>
        </w:rPr>
      </w:pPr>
      <w:r>
        <w:rPr>
          <w:sz w:val="20"/>
        </w:rPr>
        <w:t>Systém musí obsahovat kalibrační certifikát - kalibrace systému v místě</w:t>
      </w:r>
      <w:r>
        <w:rPr>
          <w:spacing w:val="-15"/>
          <w:sz w:val="20"/>
        </w:rPr>
        <w:t xml:space="preserve"> </w:t>
      </w:r>
      <w:r>
        <w:rPr>
          <w:sz w:val="20"/>
        </w:rPr>
        <w:t>instalace.</w:t>
      </w:r>
    </w:p>
    <w:p w14:paraId="772ABA66" w14:textId="77777777" w:rsidR="002213AE" w:rsidRDefault="002213AE">
      <w:pPr>
        <w:pStyle w:val="Zkladntext"/>
        <w:spacing w:before="11"/>
        <w:ind w:left="0" w:firstLine="0"/>
        <w:rPr>
          <w:sz w:val="19"/>
        </w:rPr>
      </w:pPr>
    </w:p>
    <w:p w14:paraId="3D3DCA19" w14:textId="532E60B0" w:rsidR="002213AE" w:rsidRDefault="00694707" w:rsidP="00694707">
      <w:pPr>
        <w:pStyle w:val="Odstavecseseznamem"/>
        <w:spacing w:line="229" w:lineRule="exact"/>
        <w:ind w:left="426" w:firstLine="0"/>
        <w:rPr>
          <w:b/>
          <w:sz w:val="20"/>
        </w:rPr>
      </w:pPr>
      <w:r>
        <w:rPr>
          <w:b/>
          <w:sz w:val="20"/>
        </w:rPr>
        <w:t>P</w:t>
      </w:r>
      <w:r w:rsidR="00782408">
        <w:rPr>
          <w:b/>
          <w:sz w:val="20"/>
        </w:rPr>
        <w:t>ožadavky na programové</w:t>
      </w:r>
      <w:r w:rsidR="00782408">
        <w:rPr>
          <w:b/>
          <w:spacing w:val="-4"/>
          <w:sz w:val="20"/>
        </w:rPr>
        <w:t xml:space="preserve"> </w:t>
      </w:r>
      <w:r w:rsidR="00782408">
        <w:rPr>
          <w:b/>
          <w:sz w:val="20"/>
        </w:rPr>
        <w:t>vybavení:</w:t>
      </w:r>
    </w:p>
    <w:p w14:paraId="067F026B" w14:textId="77777777" w:rsidR="002213AE" w:rsidRDefault="00782408">
      <w:pPr>
        <w:pStyle w:val="Zkladntext"/>
        <w:spacing w:line="229" w:lineRule="exact"/>
        <w:ind w:firstLine="0"/>
      </w:pPr>
      <w:r>
        <w:rPr>
          <w:rFonts w:ascii="Times New Roman" w:hAnsi="Times New Roman"/>
          <w:w w:val="99"/>
          <w:u w:val="single"/>
        </w:rPr>
        <w:t xml:space="preserve"> </w:t>
      </w:r>
      <w:r>
        <w:rPr>
          <w:u w:val="single"/>
        </w:rPr>
        <w:t>řídicí software musí umožňovat:</w:t>
      </w:r>
    </w:p>
    <w:p w14:paraId="518C7479" w14:textId="77777777" w:rsidR="002213AE" w:rsidRDefault="00782408">
      <w:pPr>
        <w:pStyle w:val="Odstavecseseznamem"/>
        <w:numPr>
          <w:ilvl w:val="0"/>
          <w:numId w:val="2"/>
        </w:numPr>
        <w:tabs>
          <w:tab w:val="left" w:pos="837"/>
        </w:tabs>
        <w:ind w:hanging="361"/>
        <w:rPr>
          <w:sz w:val="20"/>
        </w:rPr>
      </w:pPr>
      <w:r>
        <w:rPr>
          <w:sz w:val="20"/>
        </w:rPr>
        <w:t>plné ovládání veškerých motorizovaných pohonů dodaného</w:t>
      </w:r>
      <w:r>
        <w:rPr>
          <w:spacing w:val="-4"/>
          <w:sz w:val="20"/>
        </w:rPr>
        <w:t xml:space="preserve"> </w:t>
      </w:r>
      <w:r>
        <w:rPr>
          <w:sz w:val="20"/>
        </w:rPr>
        <w:t>zařízení</w:t>
      </w:r>
    </w:p>
    <w:p w14:paraId="145D293D" w14:textId="77777777" w:rsidR="002213AE" w:rsidRDefault="00782408">
      <w:pPr>
        <w:pStyle w:val="Odstavecseseznamem"/>
        <w:numPr>
          <w:ilvl w:val="0"/>
          <w:numId w:val="2"/>
        </w:numPr>
        <w:tabs>
          <w:tab w:val="left" w:pos="837"/>
        </w:tabs>
        <w:spacing w:before="1"/>
        <w:ind w:hanging="361"/>
        <w:rPr>
          <w:sz w:val="20"/>
        </w:rPr>
      </w:pPr>
      <w:r>
        <w:rPr>
          <w:sz w:val="20"/>
        </w:rPr>
        <w:t>plné ovládání zobrazovacích funkcí dodaného</w:t>
      </w:r>
      <w:r>
        <w:rPr>
          <w:spacing w:val="-4"/>
          <w:sz w:val="20"/>
        </w:rPr>
        <w:t xml:space="preserve"> </w:t>
      </w:r>
      <w:r>
        <w:rPr>
          <w:sz w:val="20"/>
        </w:rPr>
        <w:t>zařízení</w:t>
      </w:r>
    </w:p>
    <w:p w14:paraId="5503D67C" w14:textId="77777777" w:rsidR="002213AE" w:rsidRDefault="00782408">
      <w:pPr>
        <w:pStyle w:val="Odstavecseseznamem"/>
        <w:numPr>
          <w:ilvl w:val="0"/>
          <w:numId w:val="2"/>
        </w:numPr>
        <w:tabs>
          <w:tab w:val="left" w:pos="837"/>
        </w:tabs>
        <w:ind w:hanging="361"/>
        <w:rPr>
          <w:sz w:val="20"/>
        </w:rPr>
      </w:pPr>
      <w:r>
        <w:rPr>
          <w:sz w:val="20"/>
        </w:rPr>
        <w:t>zpracování a analýzu dat ve všech módech</w:t>
      </w:r>
      <w:r>
        <w:rPr>
          <w:spacing w:val="-7"/>
          <w:sz w:val="20"/>
        </w:rPr>
        <w:t xml:space="preserve"> </w:t>
      </w:r>
      <w:r>
        <w:rPr>
          <w:sz w:val="20"/>
        </w:rPr>
        <w:t>mikroskopu</w:t>
      </w:r>
    </w:p>
    <w:p w14:paraId="0F483E46" w14:textId="77777777" w:rsidR="002213AE" w:rsidRDefault="00782408">
      <w:pPr>
        <w:pStyle w:val="Odstavecseseznamem"/>
        <w:numPr>
          <w:ilvl w:val="0"/>
          <w:numId w:val="2"/>
        </w:numPr>
        <w:tabs>
          <w:tab w:val="left" w:pos="837"/>
        </w:tabs>
        <w:spacing w:before="1"/>
        <w:ind w:right="112"/>
        <w:jc w:val="both"/>
        <w:rPr>
          <w:sz w:val="20"/>
        </w:rPr>
      </w:pPr>
      <w:r>
        <w:rPr>
          <w:sz w:val="20"/>
        </w:rPr>
        <w:t xml:space="preserve">přesné měření rozměrů ve 2D i 3D, měření úhlů a objemů vizualizovaných struktur, zobrazení tenkých vrstev, export dat do MS Word a Excel ukládání snímku ve formátech RAW, SDF, TIFF, JPG, BMP, STL (CAD), možnost vytváření vlastních programových sekvencí (skripty, </w:t>
      </w:r>
      <w:proofErr w:type="spellStart"/>
      <w:r>
        <w:rPr>
          <w:sz w:val="20"/>
        </w:rPr>
        <w:t>templáty</w:t>
      </w:r>
      <w:proofErr w:type="spellEnd"/>
      <w:r>
        <w:rPr>
          <w:sz w:val="20"/>
        </w:rPr>
        <w:t>)</w:t>
      </w:r>
    </w:p>
    <w:p w14:paraId="6189B422" w14:textId="77777777" w:rsidR="002213AE" w:rsidRDefault="00782408">
      <w:pPr>
        <w:pStyle w:val="Odstavecseseznamem"/>
        <w:numPr>
          <w:ilvl w:val="0"/>
          <w:numId w:val="2"/>
        </w:numPr>
        <w:tabs>
          <w:tab w:val="left" w:pos="837"/>
        </w:tabs>
        <w:ind w:right="125"/>
        <w:jc w:val="both"/>
        <w:rPr>
          <w:sz w:val="20"/>
        </w:rPr>
      </w:pPr>
      <w:r>
        <w:rPr>
          <w:sz w:val="20"/>
        </w:rPr>
        <w:t xml:space="preserve">měření rozměrů v osách </w:t>
      </w:r>
      <w:proofErr w:type="spellStart"/>
      <w:r>
        <w:rPr>
          <w:sz w:val="20"/>
        </w:rPr>
        <w:t>x,y,z</w:t>
      </w:r>
      <w:proofErr w:type="spellEnd"/>
      <w:r>
        <w:rPr>
          <w:sz w:val="20"/>
        </w:rPr>
        <w:t>, měření úhlů a objemů vizualizovaných struktur, měření liniové i plošné drsnosti povrchu lesklých i matných vzorků z průhledných i neprůhledných</w:t>
      </w:r>
      <w:r>
        <w:rPr>
          <w:spacing w:val="-36"/>
          <w:sz w:val="20"/>
        </w:rPr>
        <w:t xml:space="preserve"> </w:t>
      </w:r>
      <w:r>
        <w:rPr>
          <w:sz w:val="20"/>
        </w:rPr>
        <w:t>materiálů.</w:t>
      </w:r>
    </w:p>
    <w:p w14:paraId="7AD058BC" w14:textId="77777777" w:rsidR="002213AE" w:rsidRDefault="00782408">
      <w:pPr>
        <w:pStyle w:val="Odstavecseseznamem"/>
        <w:numPr>
          <w:ilvl w:val="0"/>
          <w:numId w:val="2"/>
        </w:numPr>
        <w:tabs>
          <w:tab w:val="left" w:pos="837"/>
        </w:tabs>
        <w:ind w:right="118"/>
        <w:jc w:val="both"/>
        <w:rPr>
          <w:sz w:val="20"/>
        </w:rPr>
      </w:pPr>
      <w:r>
        <w:rPr>
          <w:sz w:val="20"/>
        </w:rPr>
        <w:t>Software musí umožňovat plnohodnotnou práci s obrazy, logické operace s obrazy, filtrování, segmentace, plnohodnotná fázová analýza, SQL databáze, detekce částic, jejich rozložení, filtrování, histogram i</w:t>
      </w:r>
      <w:r>
        <w:rPr>
          <w:spacing w:val="1"/>
          <w:sz w:val="20"/>
        </w:rPr>
        <w:t xml:space="preserve"> </w:t>
      </w:r>
      <w:r>
        <w:rPr>
          <w:sz w:val="20"/>
        </w:rPr>
        <w:t>klasifikaci.</w:t>
      </w:r>
    </w:p>
    <w:p w14:paraId="25E92314" w14:textId="77777777" w:rsidR="002213AE" w:rsidRDefault="00782408">
      <w:pPr>
        <w:pStyle w:val="Odstavecseseznamem"/>
        <w:numPr>
          <w:ilvl w:val="0"/>
          <w:numId w:val="2"/>
        </w:numPr>
        <w:tabs>
          <w:tab w:val="left" w:pos="837"/>
        </w:tabs>
        <w:spacing w:line="229" w:lineRule="exact"/>
        <w:ind w:hanging="361"/>
        <w:jc w:val="both"/>
        <w:rPr>
          <w:sz w:val="20"/>
        </w:rPr>
      </w:pPr>
      <w:r>
        <w:rPr>
          <w:sz w:val="20"/>
        </w:rPr>
        <w:t>Software musí umožňovat měření drsnosti liniové i plošné, dle normy ISO</w:t>
      </w:r>
      <w:r>
        <w:rPr>
          <w:spacing w:val="-14"/>
          <w:sz w:val="20"/>
        </w:rPr>
        <w:t xml:space="preserve"> </w:t>
      </w:r>
      <w:r>
        <w:rPr>
          <w:sz w:val="20"/>
        </w:rPr>
        <w:t>25178.</w:t>
      </w:r>
    </w:p>
    <w:p w14:paraId="7BF376A0" w14:textId="77777777" w:rsidR="002213AE" w:rsidRDefault="00782408">
      <w:pPr>
        <w:pStyle w:val="Odstavecseseznamem"/>
        <w:numPr>
          <w:ilvl w:val="0"/>
          <w:numId w:val="2"/>
        </w:numPr>
        <w:tabs>
          <w:tab w:val="left" w:pos="837"/>
        </w:tabs>
        <w:ind w:right="124"/>
        <w:rPr>
          <w:sz w:val="20"/>
        </w:rPr>
      </w:pPr>
      <w:r>
        <w:rPr>
          <w:sz w:val="20"/>
        </w:rPr>
        <w:t xml:space="preserve">spojování více zorných polí, </w:t>
      </w:r>
      <w:proofErr w:type="spellStart"/>
      <w:r>
        <w:rPr>
          <w:sz w:val="20"/>
        </w:rPr>
        <w:t>stitching</w:t>
      </w:r>
      <w:proofErr w:type="spellEnd"/>
      <w:r>
        <w:rPr>
          <w:sz w:val="20"/>
        </w:rPr>
        <w:t xml:space="preserve"> bez redukce dat pro min. 5x5 zorných polí do jednoho snímku.</w:t>
      </w:r>
    </w:p>
    <w:p w14:paraId="461AD974" w14:textId="77777777" w:rsidR="002213AE" w:rsidRDefault="00782408">
      <w:pPr>
        <w:pStyle w:val="Odstavecseseznamem"/>
        <w:numPr>
          <w:ilvl w:val="0"/>
          <w:numId w:val="2"/>
        </w:numPr>
        <w:tabs>
          <w:tab w:val="left" w:pos="837"/>
        </w:tabs>
        <w:spacing w:before="1" w:line="229" w:lineRule="exact"/>
        <w:ind w:hanging="361"/>
        <w:rPr>
          <w:sz w:val="20"/>
        </w:rPr>
      </w:pPr>
      <w:r>
        <w:rPr>
          <w:sz w:val="20"/>
        </w:rPr>
        <w:t>musí umožňovat statistické zpracování naměřených</w:t>
      </w:r>
      <w:r>
        <w:rPr>
          <w:spacing w:val="-8"/>
          <w:sz w:val="20"/>
        </w:rPr>
        <w:t xml:space="preserve"> </w:t>
      </w:r>
      <w:r>
        <w:rPr>
          <w:sz w:val="20"/>
        </w:rPr>
        <w:t>dat</w:t>
      </w:r>
    </w:p>
    <w:p w14:paraId="0F14FE67" w14:textId="77777777" w:rsidR="002213AE" w:rsidRDefault="00782408">
      <w:pPr>
        <w:pStyle w:val="Odstavecseseznamem"/>
        <w:numPr>
          <w:ilvl w:val="0"/>
          <w:numId w:val="2"/>
        </w:numPr>
        <w:tabs>
          <w:tab w:val="left" w:pos="837"/>
        </w:tabs>
        <w:spacing w:line="229" w:lineRule="exact"/>
        <w:ind w:hanging="361"/>
      </w:pPr>
      <w:r>
        <w:rPr>
          <w:sz w:val="20"/>
        </w:rPr>
        <w:t>MS Office 2019 nebo novější je součástí</w:t>
      </w:r>
      <w:r>
        <w:rPr>
          <w:spacing w:val="-5"/>
          <w:sz w:val="20"/>
        </w:rPr>
        <w:t xml:space="preserve"> </w:t>
      </w:r>
      <w:r>
        <w:rPr>
          <w:sz w:val="20"/>
        </w:rPr>
        <w:t>zařízení.</w:t>
      </w:r>
    </w:p>
    <w:p w14:paraId="33705EEE" w14:textId="77777777" w:rsidR="002213AE" w:rsidRDefault="002213AE">
      <w:pPr>
        <w:pStyle w:val="Zkladntext"/>
        <w:spacing w:before="10"/>
        <w:ind w:left="0" w:firstLine="0"/>
        <w:rPr>
          <w:sz w:val="17"/>
        </w:rPr>
      </w:pPr>
    </w:p>
    <w:p w14:paraId="78F69C0F" w14:textId="77777777" w:rsidR="002213AE" w:rsidRDefault="00782408">
      <w:pPr>
        <w:pStyle w:val="Nadpis1"/>
        <w:tabs>
          <w:tab w:val="left" w:pos="824"/>
        </w:tabs>
        <w:rPr>
          <w:u w:val="none"/>
        </w:rPr>
      </w:pPr>
      <w:r>
        <w:rPr>
          <w:u w:val="thick"/>
        </w:rPr>
        <w:t>Záruka za jakost a</w:t>
      </w:r>
      <w:r>
        <w:rPr>
          <w:spacing w:val="-4"/>
          <w:u w:val="thick"/>
        </w:rPr>
        <w:t xml:space="preserve"> </w:t>
      </w:r>
      <w:r>
        <w:rPr>
          <w:u w:val="thick"/>
        </w:rPr>
        <w:t>servis</w:t>
      </w:r>
    </w:p>
    <w:p w14:paraId="27CDF638" w14:textId="77777777" w:rsidR="002213AE" w:rsidRDefault="002213AE">
      <w:pPr>
        <w:pStyle w:val="Zkladntext"/>
        <w:spacing w:before="3"/>
        <w:ind w:left="0" w:firstLine="0"/>
        <w:rPr>
          <w:b/>
          <w:sz w:val="12"/>
        </w:rPr>
      </w:pPr>
    </w:p>
    <w:p w14:paraId="236B851B" w14:textId="77777777" w:rsidR="002213AE" w:rsidRDefault="00782408">
      <w:pPr>
        <w:pStyle w:val="Zkladntext"/>
        <w:spacing w:before="93"/>
        <w:ind w:left="116" w:right="116" w:firstLine="0"/>
        <w:jc w:val="both"/>
      </w:pPr>
      <w:r>
        <w:t>Záruka za jakost min. 24 měsíců, s možností rozšíření na další roky formou servisních smluv, zajištění záručního a garance zajištění pozáručního servisu, dále garance rychlosti servisního zásahu v době záruky (nejpozději do 5 pracovních dnů ode dne ohlášení závady návštěvou servisního technika).</w:t>
      </w:r>
    </w:p>
    <w:p w14:paraId="6EDE3093" w14:textId="77777777" w:rsidR="002213AE" w:rsidRDefault="00782408">
      <w:pPr>
        <w:pStyle w:val="Zkladntext"/>
        <w:ind w:left="116" w:right="123" w:firstLine="0"/>
        <w:jc w:val="both"/>
      </w:pPr>
      <w:r>
        <w:t xml:space="preserve">Jednotlivé vady v záruční době musí být odstraněny nejpozději </w:t>
      </w:r>
      <w:r>
        <w:rPr>
          <w:b/>
        </w:rPr>
        <w:t>do 20 pracovních dnů</w:t>
      </w:r>
      <w:r>
        <w:t xml:space="preserve"> ode dne zahájení odstraňování vad, nedohodnou-li se osoby oprávněné ve věcech technických za smluvní strany písemně jinak.</w:t>
      </w:r>
    </w:p>
    <w:p w14:paraId="5CFA7A73" w14:textId="7893E8AB" w:rsidR="002213AE" w:rsidRDefault="00782408">
      <w:pPr>
        <w:pStyle w:val="Zkladntext"/>
        <w:ind w:left="116" w:right="117" w:firstLine="0"/>
        <w:jc w:val="both"/>
      </w:pPr>
      <w:r>
        <w:t>Provádění bezplatného plného servisu dodaného zařízení i software a pravidelných servisních prohlídek předepsaných výrobcem dodaných zařízení po celou dobu trvání záruční doby (bezplatný záruční servis dodaného zboží)</w:t>
      </w:r>
      <w:r w:rsidR="00694707">
        <w:t>, a to</w:t>
      </w:r>
      <w:r>
        <w:t xml:space="preserve"> </w:t>
      </w:r>
      <w:r w:rsidR="00694707">
        <w:t>v</w:t>
      </w:r>
      <w:r>
        <w:t>četně nákladů na provádění záručního plného servisu dodaného zboží. V záruční době je dodavatel povinen zajistit na své náklady veškeré zákonné revize zboží a kalibraci přístroje.</w:t>
      </w:r>
    </w:p>
    <w:p w14:paraId="10388225" w14:textId="77777777" w:rsidR="002213AE" w:rsidRDefault="002213AE">
      <w:pPr>
        <w:pStyle w:val="Zkladntext"/>
        <w:spacing w:before="8"/>
        <w:ind w:left="0" w:firstLine="0"/>
        <w:rPr>
          <w:sz w:val="17"/>
        </w:rPr>
      </w:pPr>
    </w:p>
    <w:p w14:paraId="62E57C4A" w14:textId="77777777" w:rsidR="002213AE" w:rsidRDefault="00782408">
      <w:pPr>
        <w:pStyle w:val="Nadpis1"/>
        <w:rPr>
          <w:u w:val="none"/>
        </w:rPr>
      </w:pPr>
      <w:r>
        <w:rPr>
          <w:u w:val="thick"/>
        </w:rPr>
        <w:t>Podmínky uživatelské podpory</w:t>
      </w:r>
    </w:p>
    <w:p w14:paraId="18DDFB3A" w14:textId="77777777" w:rsidR="002213AE" w:rsidRDefault="002213AE">
      <w:pPr>
        <w:pStyle w:val="Zkladntext"/>
        <w:spacing w:before="2"/>
        <w:ind w:left="0" w:firstLine="0"/>
        <w:rPr>
          <w:b/>
          <w:sz w:val="12"/>
        </w:rPr>
      </w:pPr>
    </w:p>
    <w:p w14:paraId="16FB9978" w14:textId="77777777" w:rsidR="002213AE" w:rsidRDefault="00782408">
      <w:pPr>
        <w:pStyle w:val="Zkladntext"/>
        <w:spacing w:before="93"/>
        <w:ind w:left="116" w:right="120" w:firstLine="0"/>
        <w:jc w:val="both"/>
      </w:pPr>
      <w:r>
        <w:t>Včetně školení obsluhy dodávaného zařízení, které je podmínkou pro řádné předání a převzetí zboží v rozsahu:</w:t>
      </w:r>
    </w:p>
    <w:p w14:paraId="4D3B4950" w14:textId="77777777" w:rsidR="002213AE" w:rsidRDefault="00782408">
      <w:pPr>
        <w:pStyle w:val="Zkladntext"/>
        <w:ind w:left="116" w:right="116" w:firstLine="0"/>
        <w:jc w:val="both"/>
      </w:pPr>
      <w:r>
        <w:t>Školení obsluhy dodávaného zařízení v rozsahu min. 2-3 hodiny pro min. 4 osoby ze strany zadavatele. Odborně kvalifikovaní servisní technici, popř. aplikační specialisté provedou školení obsluhy, ve kterém bude zahrnuto:</w:t>
      </w:r>
    </w:p>
    <w:p w14:paraId="76786F28" w14:textId="77777777" w:rsidR="002213AE" w:rsidRDefault="00782408" w:rsidP="00722B16">
      <w:pPr>
        <w:pStyle w:val="Zkladntext"/>
        <w:ind w:left="851" w:hanging="284"/>
      </w:pPr>
      <w:r>
        <w:t>Základní ovládání přístroje</w:t>
      </w:r>
    </w:p>
    <w:p w14:paraId="054D3D5B" w14:textId="77777777" w:rsidR="002213AE" w:rsidRDefault="00782408" w:rsidP="00722B16">
      <w:pPr>
        <w:pStyle w:val="Odstavecseseznamem"/>
        <w:numPr>
          <w:ilvl w:val="0"/>
          <w:numId w:val="1"/>
        </w:numPr>
        <w:tabs>
          <w:tab w:val="left" w:pos="1959"/>
          <w:tab w:val="left" w:pos="1960"/>
        </w:tabs>
        <w:spacing w:before="1"/>
        <w:ind w:left="851" w:right="1173" w:hanging="284"/>
        <w:rPr>
          <w:sz w:val="20"/>
        </w:rPr>
      </w:pPr>
      <w:r>
        <w:rPr>
          <w:sz w:val="20"/>
        </w:rPr>
        <w:t>teorie o konstrukci a nastavení přístroje, analýze vzorků,</w:t>
      </w:r>
      <w:r>
        <w:rPr>
          <w:spacing w:val="-41"/>
          <w:sz w:val="20"/>
        </w:rPr>
        <w:t xml:space="preserve"> </w:t>
      </w:r>
      <w:r>
        <w:rPr>
          <w:sz w:val="20"/>
        </w:rPr>
        <w:t>vyhodnocení výsledků</w:t>
      </w:r>
    </w:p>
    <w:p w14:paraId="7F378E37" w14:textId="77777777" w:rsidR="002213AE" w:rsidRDefault="00782408" w:rsidP="00722B16">
      <w:pPr>
        <w:pStyle w:val="Odstavecseseznamem"/>
        <w:numPr>
          <w:ilvl w:val="0"/>
          <w:numId w:val="1"/>
        </w:numPr>
        <w:tabs>
          <w:tab w:val="left" w:pos="1959"/>
          <w:tab w:val="left" w:pos="1960"/>
        </w:tabs>
        <w:spacing w:line="228" w:lineRule="exact"/>
        <w:ind w:left="851" w:hanging="284"/>
        <w:rPr>
          <w:sz w:val="20"/>
        </w:rPr>
      </w:pPr>
      <w:r>
        <w:rPr>
          <w:sz w:val="20"/>
        </w:rPr>
        <w:lastRenderedPageBreak/>
        <w:t>zapnutí/vypnutí zařízení vč. dodaného</w:t>
      </w:r>
      <w:r>
        <w:rPr>
          <w:spacing w:val="-4"/>
          <w:sz w:val="20"/>
        </w:rPr>
        <w:t xml:space="preserve"> </w:t>
      </w:r>
      <w:r>
        <w:rPr>
          <w:sz w:val="20"/>
        </w:rPr>
        <w:t>příslušenství</w:t>
      </w:r>
    </w:p>
    <w:p w14:paraId="1157E319" w14:textId="77777777" w:rsidR="002213AE" w:rsidRDefault="00782408" w:rsidP="00722B16">
      <w:pPr>
        <w:pStyle w:val="Odstavecseseznamem"/>
        <w:numPr>
          <w:ilvl w:val="0"/>
          <w:numId w:val="1"/>
        </w:numPr>
        <w:tabs>
          <w:tab w:val="left" w:pos="1959"/>
          <w:tab w:val="left" w:pos="1960"/>
        </w:tabs>
        <w:ind w:left="851" w:hanging="284"/>
      </w:pPr>
      <w:r>
        <w:rPr>
          <w:sz w:val="20"/>
        </w:rPr>
        <w:t>běžná kontrola/nastavení provozních parametrů</w:t>
      </w:r>
      <w:r>
        <w:rPr>
          <w:spacing w:val="-3"/>
          <w:sz w:val="20"/>
        </w:rPr>
        <w:t xml:space="preserve"> </w:t>
      </w:r>
      <w:r>
        <w:rPr>
          <w:sz w:val="20"/>
        </w:rPr>
        <w:t>zařízení</w:t>
      </w:r>
    </w:p>
    <w:p w14:paraId="73AFE728" w14:textId="77777777" w:rsidR="002213AE" w:rsidRDefault="00782408" w:rsidP="00722B16">
      <w:pPr>
        <w:pStyle w:val="Odstavecseseznamem"/>
        <w:numPr>
          <w:ilvl w:val="0"/>
          <w:numId w:val="1"/>
        </w:numPr>
        <w:tabs>
          <w:tab w:val="left" w:pos="1959"/>
          <w:tab w:val="left" w:pos="1960"/>
        </w:tabs>
        <w:ind w:left="851" w:hanging="284"/>
        <w:rPr>
          <w:sz w:val="20"/>
        </w:rPr>
      </w:pPr>
      <w:r>
        <w:rPr>
          <w:sz w:val="20"/>
        </w:rPr>
        <w:t>základní metody zobrazení a</w:t>
      </w:r>
      <w:r>
        <w:rPr>
          <w:spacing w:val="-1"/>
          <w:sz w:val="20"/>
        </w:rPr>
        <w:t xml:space="preserve"> </w:t>
      </w:r>
      <w:r>
        <w:rPr>
          <w:sz w:val="20"/>
        </w:rPr>
        <w:t>vyhodnocení</w:t>
      </w:r>
    </w:p>
    <w:p w14:paraId="3E43E8C3" w14:textId="77777777" w:rsidR="002213AE" w:rsidRDefault="00782408" w:rsidP="00722B16">
      <w:pPr>
        <w:pStyle w:val="Odstavecseseznamem"/>
        <w:numPr>
          <w:ilvl w:val="0"/>
          <w:numId w:val="1"/>
        </w:numPr>
        <w:tabs>
          <w:tab w:val="left" w:pos="1959"/>
          <w:tab w:val="left" w:pos="1960"/>
        </w:tabs>
        <w:ind w:left="851" w:hanging="284"/>
        <w:rPr>
          <w:sz w:val="20"/>
        </w:rPr>
      </w:pPr>
      <w:r>
        <w:rPr>
          <w:sz w:val="20"/>
        </w:rPr>
        <w:t>provozní údržba</w:t>
      </w:r>
      <w:r>
        <w:rPr>
          <w:spacing w:val="-1"/>
          <w:sz w:val="20"/>
        </w:rPr>
        <w:t xml:space="preserve"> </w:t>
      </w:r>
      <w:r>
        <w:rPr>
          <w:sz w:val="20"/>
        </w:rPr>
        <w:t>zařízení</w:t>
      </w:r>
    </w:p>
    <w:p w14:paraId="4E4544CD" w14:textId="77777777" w:rsidR="002213AE" w:rsidRDefault="002213AE">
      <w:pPr>
        <w:pStyle w:val="Zkladntext"/>
        <w:spacing w:before="10"/>
        <w:ind w:left="0" w:firstLine="0"/>
        <w:rPr>
          <w:sz w:val="19"/>
        </w:rPr>
      </w:pPr>
    </w:p>
    <w:p w14:paraId="526D3CA5" w14:textId="77777777" w:rsidR="002213AE" w:rsidRDefault="00782408">
      <w:pPr>
        <w:pStyle w:val="Zkladntext"/>
        <w:ind w:left="116" w:right="122" w:firstLine="0"/>
        <w:jc w:val="both"/>
      </w:pPr>
      <w:r>
        <w:t>Veškerá školení proběhnou v místě instalace zařízení, pokud nebude dohodnuto písemně jinak osobami oprávněnými jednat ve věcech technických za smluvní strany. Veškeré náklady spojené s výše uvedenými školeními (vč. pobytu servisního technika a aplikačního specialisty) hradí vybraný dodavatel.</w:t>
      </w:r>
    </w:p>
    <w:p w14:paraId="43BC6D6B" w14:textId="77777777" w:rsidR="002213AE" w:rsidRDefault="002213AE">
      <w:pPr>
        <w:pStyle w:val="Zkladntext"/>
        <w:spacing w:before="1"/>
        <w:ind w:left="0" w:firstLine="0"/>
      </w:pPr>
    </w:p>
    <w:p w14:paraId="0AA4C584" w14:textId="77777777" w:rsidR="002771EC" w:rsidRDefault="002771EC">
      <w:pPr>
        <w:pStyle w:val="Zkladntext"/>
        <w:spacing w:before="1"/>
        <w:ind w:left="0" w:firstLine="0"/>
      </w:pPr>
    </w:p>
    <w:p w14:paraId="6E3A1FE8" w14:textId="77777777" w:rsidR="002771EC" w:rsidRDefault="002771EC">
      <w:pPr>
        <w:pStyle w:val="Zkladntext"/>
        <w:spacing w:before="1"/>
        <w:ind w:left="0" w:firstLine="0"/>
      </w:pPr>
    </w:p>
    <w:p w14:paraId="46E70802" w14:textId="77777777" w:rsidR="002771EC" w:rsidRDefault="002771EC">
      <w:pPr>
        <w:pStyle w:val="Zkladntext"/>
        <w:spacing w:before="1"/>
        <w:ind w:left="0" w:firstLine="0"/>
      </w:pPr>
      <w:bookmarkStart w:id="1" w:name="_GoBack"/>
      <w:bookmarkEnd w:id="1"/>
    </w:p>
    <w:p w14:paraId="69915BB6" w14:textId="08785014" w:rsidR="002771EC" w:rsidRPr="002771EC" w:rsidRDefault="002771EC" w:rsidP="002771EC">
      <w:pPr>
        <w:pStyle w:val="Zkladntext"/>
        <w:spacing w:before="93"/>
        <w:ind w:left="116" w:firstLine="0"/>
        <w:jc w:val="center"/>
        <w:rPr>
          <w:b/>
          <w:sz w:val="22"/>
          <w:szCs w:val="22"/>
        </w:rPr>
      </w:pPr>
      <w:r w:rsidRPr="002771EC">
        <w:rPr>
          <w:b/>
          <w:sz w:val="22"/>
          <w:szCs w:val="22"/>
        </w:rPr>
        <w:t xml:space="preserve">ČÁST </w:t>
      </w:r>
      <w:r>
        <w:rPr>
          <w:b/>
          <w:sz w:val="22"/>
          <w:szCs w:val="22"/>
        </w:rPr>
        <w:t>I</w:t>
      </w:r>
      <w:r w:rsidRPr="002771EC">
        <w:rPr>
          <w:b/>
          <w:sz w:val="22"/>
          <w:szCs w:val="22"/>
        </w:rPr>
        <w:t>I.</w:t>
      </w:r>
    </w:p>
    <w:p w14:paraId="2EBE75CB" w14:textId="77777777" w:rsidR="002213AE" w:rsidRDefault="002213AE">
      <w:pPr>
        <w:pStyle w:val="Zkladntext"/>
        <w:spacing w:before="1"/>
        <w:ind w:left="0" w:firstLine="0"/>
        <w:rPr>
          <w:b/>
          <w:bCs/>
          <w:u w:val="single"/>
        </w:rPr>
      </w:pPr>
    </w:p>
    <w:p w14:paraId="5BB9B101" w14:textId="77777777" w:rsidR="002213AE" w:rsidRDefault="00782408">
      <w:pPr>
        <w:pStyle w:val="Zkladntext"/>
        <w:spacing w:before="1"/>
        <w:ind w:left="0" w:firstLine="0"/>
        <w:rPr>
          <w:b/>
          <w:bCs/>
          <w:u w:val="single"/>
        </w:rPr>
      </w:pPr>
      <w:r>
        <w:rPr>
          <w:b/>
          <w:bCs/>
          <w:u w:val="single"/>
        </w:rPr>
        <w:t>Další služby:</w:t>
      </w:r>
    </w:p>
    <w:p w14:paraId="7DC85F68" w14:textId="2725AE1D" w:rsidR="002213AE" w:rsidRDefault="00782408">
      <w:pPr>
        <w:pStyle w:val="Zkladntext"/>
        <w:ind w:left="0" w:right="120" w:firstLine="0"/>
        <w:jc w:val="both"/>
      </w:pPr>
      <w:r>
        <w:t xml:space="preserve">Dodavatel se </w:t>
      </w:r>
      <w:permStart w:id="1651841718" w:edGrp="everyone"/>
      <w:r w:rsidR="00014359" w:rsidRPr="00014359">
        <w:t>[</w:t>
      </w:r>
      <w:r w:rsidR="00014359" w:rsidRPr="00D34D1E">
        <w:rPr>
          <w:b/>
          <w:highlight w:val="lightGray"/>
          <w:shd w:val="clear" w:color="auto" w:fill="00FFFF"/>
        </w:rPr>
        <w:t>zavazuje / nezavazuje</w:t>
      </w:r>
      <w:r w:rsidR="00014359" w:rsidRPr="00D34D1E">
        <w:rPr>
          <w:highlight w:val="lightGray"/>
          <w:shd w:val="clear" w:color="auto" w:fill="00FFFF"/>
        </w:rPr>
        <w:t xml:space="preserve"> DOPLNÍ DODAVATEL</w:t>
      </w:r>
      <w:r w:rsidR="00014359" w:rsidRPr="00014359">
        <w:t>]</w:t>
      </w:r>
      <w:r w:rsidR="00014359">
        <w:rPr>
          <w:rFonts w:ascii="Garamond" w:hAnsi="Garamond"/>
        </w:rPr>
        <w:t xml:space="preserve">, </w:t>
      </w:r>
      <w:permEnd w:id="1651841718"/>
      <w:r w:rsidR="00014359" w:rsidRPr="00014359">
        <w:t>že</w:t>
      </w:r>
      <w:r w:rsidR="00655FA9">
        <w:t xml:space="preserve"> se</w:t>
      </w:r>
      <w:r w:rsidR="00014359" w:rsidRPr="00014359">
        <w:t xml:space="preserve"> bude </w:t>
      </w:r>
      <w:r>
        <w:t xml:space="preserve">po dobu 2 let od data dodání systému </w:t>
      </w:r>
      <w:r w:rsidR="004B2120">
        <w:t xml:space="preserve">(předmětu plnění) </w:t>
      </w:r>
      <w:r>
        <w:t xml:space="preserve">aktivně </w:t>
      </w:r>
      <w:r w:rsidR="00655FA9">
        <w:t xml:space="preserve">- </w:t>
      </w:r>
      <w:r>
        <w:t>podílet na aktivitách Západočeské univerzity v podobě:</w:t>
      </w:r>
    </w:p>
    <w:p w14:paraId="0B011624" w14:textId="639AA399" w:rsidR="002213AE" w:rsidRDefault="00782408" w:rsidP="00DB451D">
      <w:pPr>
        <w:pStyle w:val="Zkladntext"/>
        <w:ind w:left="567" w:right="120" w:hanging="141"/>
        <w:jc w:val="both"/>
      </w:pPr>
      <w:r>
        <w:t xml:space="preserve">- </w:t>
      </w:r>
      <w:r>
        <w:rPr>
          <w:b/>
          <w:bCs/>
        </w:rPr>
        <w:t>odborné přednášky</w:t>
      </w:r>
      <w:r>
        <w:t xml:space="preserve"> - 2 přednášky na téma práce laserového konfokálního mikroskopu v délce 45 minut/přednáška, prezentace (termín přednášky bude vždy Zadavatelem upřesněn min. 30 dnů před jejím konání), </w:t>
      </w:r>
    </w:p>
    <w:p w14:paraId="43BB1235" w14:textId="3E83023E" w:rsidR="002213AE" w:rsidRDefault="00782408" w:rsidP="00DB451D">
      <w:pPr>
        <w:pStyle w:val="Zkladntext"/>
        <w:ind w:left="567" w:right="120" w:hanging="141"/>
        <w:jc w:val="both"/>
      </w:pPr>
      <w:r>
        <w:t xml:space="preserve">- </w:t>
      </w:r>
      <w:r>
        <w:rPr>
          <w:b/>
          <w:bCs/>
        </w:rPr>
        <w:t xml:space="preserve">technologický vývoj </w:t>
      </w:r>
      <w:r>
        <w:t>- spolupráce při řešení úkolů vyplývající z ovládání přístroje formou konzultací po telefonu popř. osobní návštěvou (6 konzultací v délce 30 minut - jednací jazyk čeština/angličtina - domluvená konzultace do 10 dnů po vznesení požadavku Zadavatelem),</w:t>
      </w:r>
    </w:p>
    <w:p w14:paraId="7AB65EC1" w14:textId="42F9E050" w:rsidR="002213AE" w:rsidRDefault="00782408" w:rsidP="0044207E">
      <w:pPr>
        <w:pStyle w:val="Zkladntext"/>
        <w:ind w:left="567" w:right="120" w:hanging="283"/>
        <w:jc w:val="both"/>
      </w:pPr>
      <w:r>
        <w:t xml:space="preserve">  - </w:t>
      </w:r>
      <w:r>
        <w:rPr>
          <w:b/>
          <w:bCs/>
        </w:rPr>
        <w:t>spolupráce při řešení vybraných studentských kvalifikačních pracích</w:t>
      </w:r>
      <w:r>
        <w:t xml:space="preserve"> - aktivní spolupráce při konzultacích spojených s obsluhou přístroje a daného softwaru - 2 diplomové práce a 2 bakalářské práce - předpokládaná délka konzultace 60 minut - jednací jazyk čeština - domluvení konzultace 10 dní před její realizací). </w:t>
      </w:r>
    </w:p>
    <w:sectPr w:rsidR="002213AE">
      <w:type w:val="continuous"/>
      <w:pgSz w:w="11906" w:h="16838"/>
      <w:pgMar w:top="1320" w:right="1300" w:bottom="1120" w:left="1300" w:header="0" w:footer="924" w:gutter="0"/>
      <w:cols w:space="708"/>
      <w:formProt w:val="0"/>
      <w:docGrid w:linePitch="10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C26B49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C26B490" w16cid:durableId="22652CC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000E5D" w14:textId="77777777" w:rsidR="00443754" w:rsidRDefault="00782408">
      <w:r>
        <w:separator/>
      </w:r>
    </w:p>
  </w:endnote>
  <w:endnote w:type="continuationSeparator" w:id="0">
    <w:p w14:paraId="07EF95AC" w14:textId="77777777" w:rsidR="00443754" w:rsidRDefault="00782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69EA9B" w14:textId="4063A515" w:rsidR="002213AE" w:rsidRDefault="00782408">
    <w:pPr>
      <w:pStyle w:val="Zkladntext"/>
      <w:spacing w:line="4" w:lineRule="auto"/>
      <w:ind w:left="0" w:firstLine="0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4" behindDoc="1" locked="0" layoutInCell="1" allowOverlap="1" wp14:anchorId="345992D4" wp14:editId="49C0EA53">
              <wp:simplePos x="0" y="0"/>
              <wp:positionH relativeFrom="page">
                <wp:posOffset>6545580</wp:posOffset>
              </wp:positionH>
              <wp:positionV relativeFrom="page">
                <wp:posOffset>9965690</wp:posOffset>
              </wp:positionV>
              <wp:extent cx="156845" cy="18478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6240" cy="184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Text Box 1" o:spid="_x0000_s1026" style="position:absolute;margin-left:515.4pt;margin-top:784.7pt;width:12.35pt;height:14.55pt;z-index:-5033164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" filled="f" stroked="f">
              <w10:wrap anchorx="page" anchory="page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0" distR="0" simplePos="0" relativeHeight="7" behindDoc="1" locked="0" layoutInCell="1" allowOverlap="1" wp14:anchorId="409EC621" wp14:editId="2623C6B8">
              <wp:simplePos x="0" y="0"/>
              <wp:positionH relativeFrom="page">
                <wp:posOffset>6545580</wp:posOffset>
              </wp:positionH>
              <wp:positionV relativeFrom="page">
                <wp:posOffset>9965690</wp:posOffset>
              </wp:positionV>
              <wp:extent cx="156845" cy="184785"/>
              <wp:effectExtent l="0" t="0" r="0" b="0"/>
              <wp:wrapNone/>
              <wp:docPr id="2" name="Rámec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6240" cy="184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C1DB818" w14:textId="77777777" w:rsidR="002213AE" w:rsidRDefault="00782408">
                          <w:pPr>
                            <w:pStyle w:val="Obsahrmce"/>
                            <w:spacing w:before="13"/>
                            <w:ind w:left="60" w:hanging="361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6171C6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6171C6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ámec1" o:spid="_x0000_s1026" style="position:absolute;margin-left:515.4pt;margin-top:784.7pt;width:12.35pt;height:14.55pt;z-index:-50331647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" filled="f" stroked="f">
              <v:textbox inset="0,0,0,0">
                <w:txbxContent>
                  <w:p w14:paraId="3C1DB818" w14:textId="77777777" w:rsidR="002213AE" w:rsidRDefault="00782408">
                    <w:pPr>
                      <w:pStyle w:val="Obsahrmce"/>
                      <w:spacing w:before="13"/>
                      <w:ind w:left="60" w:hanging="361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6171C6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6171C6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p w14:paraId="1E5A3A1E" w14:textId="77777777" w:rsidR="002213AE" w:rsidRDefault="002213AE">
    <w:pPr>
      <w:pStyle w:val="Zkladntext"/>
      <w:spacing w:line="4" w:lineRule="auto"/>
      <w:ind w:left="0" w:firstLine="0"/>
    </w:pPr>
  </w:p>
  <w:p w14:paraId="0674437B" w14:textId="59F38B8E" w:rsidR="002213AE" w:rsidRDefault="00A7698E">
    <w:pPr>
      <w:pStyle w:val="Zkladntext"/>
      <w:spacing w:line="4" w:lineRule="auto"/>
      <w:ind w:left="0" w:firstLine="0"/>
      <w:jc w:val="center"/>
    </w:pPr>
    <w:ins w:id="0" w:author="Michaela Vítková" w:date="2020-05-15T10:37:00Z">
      <w:r>
        <w:rPr>
          <w:noProof/>
          <w:lang w:eastAsia="cs-CZ"/>
        </w:rPr>
        <w:drawing>
          <wp:inline distT="0" distB="0" distL="0" distR="0" wp14:anchorId="6F3DA478" wp14:editId="2ADB804A">
            <wp:extent cx="5609524" cy="1104762"/>
            <wp:effectExtent l="0" t="0" r="0" b="63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off x="0" y="0"/>
                      <a:ext cx="5609524" cy="11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ins>
    <w:r w:rsidR="00782408">
      <w:fldChar w:fldCharType="begin"/>
    </w:r>
    <w:r w:rsidR="00782408">
      <w:instrText>PAGE</w:instrText>
    </w:r>
    <w:r w:rsidR="00782408">
      <w:fldChar w:fldCharType="separate"/>
    </w:r>
    <w:r w:rsidR="006171C6">
      <w:rPr>
        <w:noProof/>
      </w:rPr>
      <w:t>3</w:t>
    </w:r>
    <w:r w:rsidR="00782408">
      <w:fldChar w:fldCharType="end"/>
    </w:r>
    <w:r w:rsidR="00782408">
      <w:t xml:space="preserve"> z </w:t>
    </w:r>
    <w:r w:rsidR="00782408">
      <w:fldChar w:fldCharType="begin"/>
    </w:r>
    <w:r w:rsidR="00782408">
      <w:instrText>NUMPAGES</w:instrText>
    </w:r>
    <w:r w:rsidR="00782408">
      <w:fldChar w:fldCharType="separate"/>
    </w:r>
    <w:r w:rsidR="006171C6">
      <w:rPr>
        <w:noProof/>
      </w:rPr>
      <w:t>3</w:t>
    </w:r>
    <w:r w:rsidR="00782408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E71203" w14:textId="77777777" w:rsidR="00443754" w:rsidRDefault="00782408">
      <w:r>
        <w:separator/>
      </w:r>
    </w:p>
  </w:footnote>
  <w:footnote w:type="continuationSeparator" w:id="0">
    <w:p w14:paraId="4ECD4592" w14:textId="77777777" w:rsidR="00443754" w:rsidRDefault="007824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45C"/>
    <w:multiLevelType w:val="multilevel"/>
    <w:tmpl w:val="8B083FA8"/>
    <w:lvl w:ilvl="0">
      <w:start w:val="1"/>
      <w:numFmt w:val="bullet"/>
      <w:lvlText w:val="-"/>
      <w:lvlJc w:val="left"/>
      <w:pPr>
        <w:ind w:left="810" w:hanging="360"/>
      </w:pPr>
      <w:rPr>
        <w:rFonts w:ascii="Times New Roman" w:hAnsi="Times New Roman" w:cs="Times New Roman" w:hint="default"/>
        <w:b/>
        <w:w w:val="98"/>
        <w:sz w:val="20"/>
        <w:szCs w:val="20"/>
        <w:lang w:val="cs-CZ" w:eastAsia="en-US" w:bidi="ar-SA"/>
      </w:rPr>
    </w:lvl>
    <w:lvl w:ilvl="1">
      <w:start w:val="1"/>
      <w:numFmt w:val="bullet"/>
      <w:lvlText w:val=""/>
      <w:lvlJc w:val="left"/>
      <w:pPr>
        <w:ind w:left="1668" w:hanging="360"/>
      </w:pPr>
      <w:rPr>
        <w:rFonts w:ascii="Symbol" w:hAnsi="Symbol" w:cs="Symbol" w:hint="default"/>
        <w:lang w:val="cs-CZ" w:eastAsia="en-US" w:bidi="ar-SA"/>
      </w:rPr>
    </w:lvl>
    <w:lvl w:ilvl="2">
      <w:start w:val="1"/>
      <w:numFmt w:val="bullet"/>
      <w:lvlText w:val=""/>
      <w:lvlJc w:val="left"/>
      <w:pPr>
        <w:ind w:left="2517" w:hanging="360"/>
      </w:pPr>
      <w:rPr>
        <w:rFonts w:ascii="Symbol" w:hAnsi="Symbol" w:cs="Symbol" w:hint="default"/>
        <w:lang w:val="cs-CZ" w:eastAsia="en-US" w:bidi="ar-SA"/>
      </w:rPr>
    </w:lvl>
    <w:lvl w:ilvl="3">
      <w:start w:val="1"/>
      <w:numFmt w:val="bullet"/>
      <w:lvlText w:val=""/>
      <w:lvlJc w:val="left"/>
      <w:pPr>
        <w:ind w:left="3365" w:hanging="360"/>
      </w:pPr>
      <w:rPr>
        <w:rFonts w:ascii="Symbol" w:hAnsi="Symbol" w:cs="Symbol" w:hint="default"/>
        <w:lang w:val="cs-CZ" w:eastAsia="en-US" w:bidi="ar-SA"/>
      </w:rPr>
    </w:lvl>
    <w:lvl w:ilvl="4">
      <w:start w:val="1"/>
      <w:numFmt w:val="bullet"/>
      <w:lvlText w:val=""/>
      <w:lvlJc w:val="left"/>
      <w:pPr>
        <w:ind w:left="4214" w:hanging="360"/>
      </w:pPr>
      <w:rPr>
        <w:rFonts w:ascii="Symbol" w:hAnsi="Symbol" w:cs="Symbol" w:hint="default"/>
        <w:lang w:val="cs-CZ" w:eastAsia="en-US" w:bidi="ar-SA"/>
      </w:rPr>
    </w:lvl>
    <w:lvl w:ilvl="5">
      <w:start w:val="1"/>
      <w:numFmt w:val="bullet"/>
      <w:lvlText w:val=""/>
      <w:lvlJc w:val="left"/>
      <w:pPr>
        <w:ind w:left="5063" w:hanging="360"/>
      </w:pPr>
      <w:rPr>
        <w:rFonts w:ascii="Symbol" w:hAnsi="Symbol" w:cs="Symbol" w:hint="default"/>
        <w:lang w:val="cs-CZ" w:eastAsia="en-US" w:bidi="ar-SA"/>
      </w:rPr>
    </w:lvl>
    <w:lvl w:ilvl="6">
      <w:start w:val="1"/>
      <w:numFmt w:val="bullet"/>
      <w:lvlText w:val=""/>
      <w:lvlJc w:val="left"/>
      <w:pPr>
        <w:ind w:left="5911" w:hanging="360"/>
      </w:pPr>
      <w:rPr>
        <w:rFonts w:ascii="Symbol" w:hAnsi="Symbol" w:cs="Symbol" w:hint="default"/>
        <w:lang w:val="cs-CZ" w:eastAsia="en-US" w:bidi="ar-SA"/>
      </w:rPr>
    </w:lvl>
    <w:lvl w:ilvl="7">
      <w:start w:val="1"/>
      <w:numFmt w:val="bullet"/>
      <w:lvlText w:val=""/>
      <w:lvlJc w:val="left"/>
      <w:pPr>
        <w:ind w:left="6760" w:hanging="360"/>
      </w:pPr>
      <w:rPr>
        <w:rFonts w:ascii="Symbol" w:hAnsi="Symbol" w:cs="Symbol" w:hint="default"/>
        <w:lang w:val="cs-CZ" w:eastAsia="en-US" w:bidi="ar-SA"/>
      </w:rPr>
    </w:lvl>
    <w:lvl w:ilvl="8">
      <w:start w:val="1"/>
      <w:numFmt w:val="bullet"/>
      <w:lvlText w:val=""/>
      <w:lvlJc w:val="left"/>
      <w:pPr>
        <w:ind w:left="7609" w:hanging="360"/>
      </w:pPr>
      <w:rPr>
        <w:rFonts w:ascii="Symbol" w:hAnsi="Symbol" w:cs="Symbol" w:hint="default"/>
        <w:lang w:val="cs-CZ" w:eastAsia="en-US" w:bidi="ar-SA"/>
      </w:rPr>
    </w:lvl>
  </w:abstractNum>
  <w:abstractNum w:abstractNumId="1">
    <w:nsid w:val="16E451A2"/>
    <w:multiLevelType w:val="multilevel"/>
    <w:tmpl w:val="FDA2F412"/>
    <w:lvl w:ilvl="0">
      <w:start w:val="1"/>
      <w:numFmt w:val="bullet"/>
      <w:lvlText w:val="-"/>
      <w:lvlJc w:val="left"/>
      <w:pPr>
        <w:ind w:left="536" w:hanging="360"/>
      </w:pPr>
      <w:rPr>
        <w:rFonts w:ascii="Arial" w:hAnsi="Arial" w:cs="Arial" w:hint="default"/>
        <w:w w:val="98"/>
        <w:sz w:val="20"/>
        <w:szCs w:val="20"/>
        <w:lang w:val="cs-CZ" w:eastAsia="en-US" w:bidi="ar-SA"/>
      </w:rPr>
    </w:lvl>
    <w:lvl w:ilvl="1">
      <w:start w:val="1"/>
      <w:numFmt w:val="bullet"/>
      <w:lvlText w:val="-"/>
      <w:lvlJc w:val="left"/>
      <w:pPr>
        <w:ind w:left="502" w:hanging="123"/>
      </w:pPr>
      <w:rPr>
        <w:rFonts w:ascii="Arial" w:hAnsi="Arial" w:cs="Arial" w:hint="default"/>
        <w:w w:val="98"/>
        <w:sz w:val="20"/>
        <w:szCs w:val="20"/>
        <w:lang w:val="cs-CZ" w:eastAsia="en-US" w:bidi="ar-SA"/>
      </w:rPr>
    </w:lvl>
    <w:lvl w:ilvl="2">
      <w:start w:val="1"/>
      <w:numFmt w:val="bullet"/>
      <w:lvlText w:val="-"/>
      <w:lvlJc w:val="left"/>
      <w:pPr>
        <w:ind w:left="836" w:hanging="360"/>
      </w:pPr>
      <w:rPr>
        <w:rFonts w:ascii="Times New Roman" w:hAnsi="Times New Roman" w:cs="Times New Roman" w:hint="default"/>
        <w:w w:val="98"/>
        <w:sz w:val="20"/>
        <w:szCs w:val="20"/>
        <w:lang w:val="cs-CZ" w:eastAsia="en-US" w:bidi="ar-SA"/>
      </w:rPr>
    </w:lvl>
    <w:lvl w:ilvl="3">
      <w:start w:val="1"/>
      <w:numFmt w:val="decimal"/>
      <w:lvlText w:val="%4."/>
      <w:lvlJc w:val="left"/>
      <w:pPr>
        <w:ind w:left="1196" w:hanging="360"/>
      </w:pPr>
      <w:rPr>
        <w:rFonts w:eastAsia="Arial" w:cs="Arial"/>
        <w:spacing w:val="-1"/>
        <w:w w:val="99"/>
        <w:sz w:val="20"/>
        <w:szCs w:val="20"/>
        <w:lang w:val="cs-CZ" w:eastAsia="en-US" w:bidi="ar-SA"/>
      </w:rPr>
    </w:lvl>
    <w:lvl w:ilvl="4">
      <w:start w:val="1"/>
      <w:numFmt w:val="bullet"/>
      <w:lvlText w:val=""/>
      <w:lvlJc w:val="left"/>
      <w:pPr>
        <w:ind w:left="2358" w:hanging="360"/>
      </w:pPr>
      <w:rPr>
        <w:rFonts w:ascii="Symbol" w:hAnsi="Symbol" w:cs="Symbol" w:hint="default"/>
        <w:lang w:val="cs-CZ" w:eastAsia="en-US" w:bidi="ar-SA"/>
      </w:rPr>
    </w:lvl>
    <w:lvl w:ilvl="5">
      <w:start w:val="1"/>
      <w:numFmt w:val="bullet"/>
      <w:lvlText w:val=""/>
      <w:lvlJc w:val="left"/>
      <w:pPr>
        <w:ind w:left="3516" w:hanging="360"/>
      </w:pPr>
      <w:rPr>
        <w:rFonts w:ascii="Symbol" w:hAnsi="Symbol" w:cs="Symbol" w:hint="default"/>
        <w:lang w:val="cs-CZ" w:eastAsia="en-US" w:bidi="ar-SA"/>
      </w:rPr>
    </w:lvl>
    <w:lvl w:ilvl="6">
      <w:start w:val="1"/>
      <w:numFmt w:val="bullet"/>
      <w:lvlText w:val=""/>
      <w:lvlJc w:val="left"/>
      <w:pPr>
        <w:ind w:left="4674" w:hanging="360"/>
      </w:pPr>
      <w:rPr>
        <w:rFonts w:ascii="Symbol" w:hAnsi="Symbol" w:cs="Symbol" w:hint="default"/>
        <w:lang w:val="cs-CZ" w:eastAsia="en-US" w:bidi="ar-SA"/>
      </w:rPr>
    </w:lvl>
    <w:lvl w:ilvl="7">
      <w:start w:val="1"/>
      <w:numFmt w:val="bullet"/>
      <w:lvlText w:val=""/>
      <w:lvlJc w:val="left"/>
      <w:pPr>
        <w:ind w:left="5832" w:hanging="360"/>
      </w:pPr>
      <w:rPr>
        <w:rFonts w:ascii="Symbol" w:hAnsi="Symbol" w:cs="Symbol" w:hint="default"/>
        <w:lang w:val="cs-CZ" w:eastAsia="en-US" w:bidi="ar-SA"/>
      </w:rPr>
    </w:lvl>
    <w:lvl w:ilvl="8">
      <w:start w:val="1"/>
      <w:numFmt w:val="bullet"/>
      <w:lvlText w:val=""/>
      <w:lvlJc w:val="left"/>
      <w:pPr>
        <w:ind w:left="6990" w:hanging="360"/>
      </w:pPr>
      <w:rPr>
        <w:rFonts w:ascii="Symbol" w:hAnsi="Symbol" w:cs="Symbol" w:hint="default"/>
        <w:lang w:val="cs-CZ" w:eastAsia="en-US" w:bidi="ar-SA"/>
      </w:rPr>
    </w:lvl>
  </w:abstractNum>
  <w:abstractNum w:abstractNumId="2">
    <w:nsid w:val="265A0C48"/>
    <w:multiLevelType w:val="multilevel"/>
    <w:tmpl w:val="C5722C00"/>
    <w:lvl w:ilvl="0">
      <w:start w:val="1"/>
      <w:numFmt w:val="bullet"/>
      <w:lvlText w:val="-"/>
      <w:lvlJc w:val="left"/>
      <w:pPr>
        <w:ind w:left="1556" w:hanging="425"/>
      </w:pPr>
      <w:rPr>
        <w:rFonts w:ascii="Arial" w:hAnsi="Arial" w:cs="Arial" w:hint="default"/>
        <w:w w:val="98"/>
        <w:sz w:val="20"/>
        <w:szCs w:val="20"/>
        <w:lang w:val="cs-CZ" w:eastAsia="en-US" w:bidi="ar-SA"/>
      </w:rPr>
    </w:lvl>
    <w:lvl w:ilvl="1">
      <w:start w:val="1"/>
      <w:numFmt w:val="bullet"/>
      <w:lvlText w:val=""/>
      <w:lvlJc w:val="left"/>
      <w:pPr>
        <w:ind w:left="2334" w:hanging="425"/>
      </w:pPr>
      <w:rPr>
        <w:rFonts w:ascii="Symbol" w:hAnsi="Symbol" w:cs="Symbol" w:hint="default"/>
        <w:lang w:val="cs-CZ" w:eastAsia="en-US" w:bidi="ar-SA"/>
      </w:rPr>
    </w:lvl>
    <w:lvl w:ilvl="2">
      <w:start w:val="1"/>
      <w:numFmt w:val="bullet"/>
      <w:lvlText w:val=""/>
      <w:lvlJc w:val="left"/>
      <w:pPr>
        <w:ind w:left="3109" w:hanging="425"/>
      </w:pPr>
      <w:rPr>
        <w:rFonts w:ascii="Symbol" w:hAnsi="Symbol" w:cs="Symbol" w:hint="default"/>
        <w:lang w:val="cs-CZ" w:eastAsia="en-US" w:bidi="ar-SA"/>
      </w:rPr>
    </w:lvl>
    <w:lvl w:ilvl="3">
      <w:start w:val="1"/>
      <w:numFmt w:val="bullet"/>
      <w:lvlText w:val=""/>
      <w:lvlJc w:val="left"/>
      <w:pPr>
        <w:ind w:left="3883" w:hanging="425"/>
      </w:pPr>
      <w:rPr>
        <w:rFonts w:ascii="Symbol" w:hAnsi="Symbol" w:cs="Symbol" w:hint="default"/>
        <w:lang w:val="cs-CZ" w:eastAsia="en-US" w:bidi="ar-SA"/>
      </w:rPr>
    </w:lvl>
    <w:lvl w:ilvl="4">
      <w:start w:val="1"/>
      <w:numFmt w:val="bullet"/>
      <w:lvlText w:val=""/>
      <w:lvlJc w:val="left"/>
      <w:pPr>
        <w:ind w:left="4658" w:hanging="425"/>
      </w:pPr>
      <w:rPr>
        <w:rFonts w:ascii="Symbol" w:hAnsi="Symbol" w:cs="Symbol" w:hint="default"/>
        <w:lang w:val="cs-CZ" w:eastAsia="en-US" w:bidi="ar-SA"/>
      </w:rPr>
    </w:lvl>
    <w:lvl w:ilvl="5">
      <w:start w:val="1"/>
      <w:numFmt w:val="bullet"/>
      <w:lvlText w:val=""/>
      <w:lvlJc w:val="left"/>
      <w:pPr>
        <w:ind w:left="5433" w:hanging="425"/>
      </w:pPr>
      <w:rPr>
        <w:rFonts w:ascii="Symbol" w:hAnsi="Symbol" w:cs="Symbol" w:hint="default"/>
        <w:lang w:val="cs-CZ" w:eastAsia="en-US" w:bidi="ar-SA"/>
      </w:rPr>
    </w:lvl>
    <w:lvl w:ilvl="6">
      <w:start w:val="1"/>
      <w:numFmt w:val="bullet"/>
      <w:lvlText w:val=""/>
      <w:lvlJc w:val="left"/>
      <w:pPr>
        <w:ind w:left="6207" w:hanging="425"/>
      </w:pPr>
      <w:rPr>
        <w:rFonts w:ascii="Symbol" w:hAnsi="Symbol" w:cs="Symbol" w:hint="default"/>
        <w:lang w:val="cs-CZ" w:eastAsia="en-US" w:bidi="ar-SA"/>
      </w:rPr>
    </w:lvl>
    <w:lvl w:ilvl="7">
      <w:start w:val="1"/>
      <w:numFmt w:val="bullet"/>
      <w:lvlText w:val=""/>
      <w:lvlJc w:val="left"/>
      <w:pPr>
        <w:ind w:left="6982" w:hanging="425"/>
      </w:pPr>
      <w:rPr>
        <w:rFonts w:ascii="Symbol" w:hAnsi="Symbol" w:cs="Symbol" w:hint="default"/>
        <w:lang w:val="cs-CZ" w:eastAsia="en-US" w:bidi="ar-SA"/>
      </w:rPr>
    </w:lvl>
    <w:lvl w:ilvl="8">
      <w:start w:val="1"/>
      <w:numFmt w:val="bullet"/>
      <w:lvlText w:val=""/>
      <w:lvlJc w:val="left"/>
      <w:pPr>
        <w:ind w:left="7757" w:hanging="425"/>
      </w:pPr>
      <w:rPr>
        <w:rFonts w:ascii="Symbol" w:hAnsi="Symbol" w:cs="Symbol" w:hint="default"/>
        <w:lang w:val="cs-CZ" w:eastAsia="en-US" w:bidi="ar-SA"/>
      </w:rPr>
    </w:lvl>
  </w:abstractNum>
  <w:abstractNum w:abstractNumId="3">
    <w:nsid w:val="2EDE4171"/>
    <w:multiLevelType w:val="multilevel"/>
    <w:tmpl w:val="9DD44752"/>
    <w:lvl w:ilvl="0">
      <w:start w:val="1"/>
      <w:numFmt w:val="decimal"/>
      <w:lvlText w:val="%1."/>
      <w:lvlJc w:val="left"/>
      <w:pPr>
        <w:ind w:left="836" w:hanging="360"/>
      </w:pPr>
      <w:rPr>
        <w:rFonts w:eastAsia="Arial" w:cs="Arial"/>
        <w:spacing w:val="-1"/>
        <w:w w:val="99"/>
        <w:sz w:val="20"/>
        <w:szCs w:val="20"/>
        <w:lang w:val="cs-CZ" w:eastAsia="en-US" w:bidi="ar-SA"/>
      </w:rPr>
    </w:lvl>
    <w:lvl w:ilvl="1">
      <w:start w:val="1"/>
      <w:numFmt w:val="bullet"/>
      <w:lvlText w:val=""/>
      <w:lvlJc w:val="left"/>
      <w:pPr>
        <w:ind w:left="1686" w:hanging="360"/>
      </w:pPr>
      <w:rPr>
        <w:rFonts w:ascii="Symbol" w:hAnsi="Symbol" w:cs="Symbol" w:hint="default"/>
        <w:lang w:val="cs-CZ" w:eastAsia="en-US" w:bidi="ar-SA"/>
      </w:rPr>
    </w:lvl>
    <w:lvl w:ilvl="2">
      <w:start w:val="1"/>
      <w:numFmt w:val="bullet"/>
      <w:lvlText w:val=""/>
      <w:lvlJc w:val="left"/>
      <w:pPr>
        <w:ind w:left="2533" w:hanging="360"/>
      </w:pPr>
      <w:rPr>
        <w:rFonts w:ascii="Symbol" w:hAnsi="Symbol" w:cs="Symbol" w:hint="default"/>
        <w:lang w:val="cs-CZ" w:eastAsia="en-US" w:bidi="ar-SA"/>
      </w:rPr>
    </w:lvl>
    <w:lvl w:ilvl="3">
      <w:start w:val="1"/>
      <w:numFmt w:val="bullet"/>
      <w:lvlText w:val=""/>
      <w:lvlJc w:val="left"/>
      <w:pPr>
        <w:ind w:left="3379" w:hanging="360"/>
      </w:pPr>
      <w:rPr>
        <w:rFonts w:ascii="Symbol" w:hAnsi="Symbol" w:cs="Symbol" w:hint="default"/>
        <w:lang w:val="cs-CZ" w:eastAsia="en-US" w:bidi="ar-SA"/>
      </w:rPr>
    </w:lvl>
    <w:lvl w:ilvl="4">
      <w:start w:val="1"/>
      <w:numFmt w:val="bullet"/>
      <w:lvlText w:val=""/>
      <w:lvlJc w:val="left"/>
      <w:pPr>
        <w:ind w:left="4226" w:hanging="360"/>
      </w:pPr>
      <w:rPr>
        <w:rFonts w:ascii="Symbol" w:hAnsi="Symbol" w:cs="Symbol" w:hint="default"/>
        <w:lang w:val="cs-CZ" w:eastAsia="en-US" w:bidi="ar-SA"/>
      </w:rPr>
    </w:lvl>
    <w:lvl w:ilvl="5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  <w:lang w:val="cs-CZ" w:eastAsia="en-US" w:bidi="ar-SA"/>
      </w:rPr>
    </w:lvl>
    <w:lvl w:ilvl="6">
      <w:start w:val="1"/>
      <w:numFmt w:val="bullet"/>
      <w:lvlText w:val=""/>
      <w:lvlJc w:val="left"/>
      <w:pPr>
        <w:ind w:left="5919" w:hanging="360"/>
      </w:pPr>
      <w:rPr>
        <w:rFonts w:ascii="Symbol" w:hAnsi="Symbol" w:cs="Symbol" w:hint="default"/>
        <w:lang w:val="cs-CZ" w:eastAsia="en-US" w:bidi="ar-SA"/>
      </w:rPr>
    </w:lvl>
    <w:lvl w:ilvl="7">
      <w:start w:val="1"/>
      <w:numFmt w:val="bullet"/>
      <w:lvlText w:val=""/>
      <w:lvlJc w:val="left"/>
      <w:pPr>
        <w:ind w:left="6766" w:hanging="360"/>
      </w:pPr>
      <w:rPr>
        <w:rFonts w:ascii="Symbol" w:hAnsi="Symbol" w:cs="Symbol" w:hint="default"/>
        <w:lang w:val="cs-CZ" w:eastAsia="en-US" w:bidi="ar-SA"/>
      </w:rPr>
    </w:lvl>
    <w:lvl w:ilvl="8">
      <w:start w:val="1"/>
      <w:numFmt w:val="bullet"/>
      <w:lvlText w:val=""/>
      <w:lvlJc w:val="left"/>
      <w:pPr>
        <w:ind w:left="7613" w:hanging="360"/>
      </w:pPr>
      <w:rPr>
        <w:rFonts w:ascii="Symbol" w:hAnsi="Symbol" w:cs="Symbol" w:hint="default"/>
        <w:lang w:val="cs-CZ" w:eastAsia="en-US" w:bidi="ar-SA"/>
      </w:rPr>
    </w:lvl>
  </w:abstractNum>
  <w:abstractNum w:abstractNumId="4">
    <w:nsid w:val="37295238"/>
    <w:multiLevelType w:val="multilevel"/>
    <w:tmpl w:val="043E3E64"/>
    <w:lvl w:ilvl="0">
      <w:start w:val="1"/>
      <w:numFmt w:val="decimal"/>
      <w:lvlText w:val="%1."/>
      <w:lvlJc w:val="left"/>
      <w:pPr>
        <w:ind w:left="786" w:hanging="360"/>
      </w:pPr>
      <w:rPr>
        <w:spacing w:val="0"/>
        <w:w w:val="100"/>
        <w:sz w:val="20"/>
        <w:szCs w:val="20"/>
        <w:lang w:val="cs-CZ" w:eastAsia="en-US" w:bidi="ar-SA"/>
      </w:rPr>
    </w:lvl>
    <w:lvl w:ilvl="1">
      <w:start w:val="1"/>
      <w:numFmt w:val="bullet"/>
      <w:lvlText w:val=""/>
      <w:lvlJc w:val="left"/>
      <w:pPr>
        <w:ind w:left="1636" w:hanging="360"/>
      </w:pPr>
      <w:rPr>
        <w:rFonts w:ascii="Symbol" w:hAnsi="Symbol" w:cs="Symbol" w:hint="default"/>
        <w:lang w:val="cs-CZ" w:eastAsia="en-US" w:bidi="ar-SA"/>
      </w:rPr>
    </w:lvl>
    <w:lvl w:ilvl="2">
      <w:start w:val="1"/>
      <w:numFmt w:val="bullet"/>
      <w:lvlText w:val=""/>
      <w:lvlJc w:val="left"/>
      <w:pPr>
        <w:ind w:left="2483" w:hanging="360"/>
      </w:pPr>
      <w:rPr>
        <w:rFonts w:ascii="Symbol" w:hAnsi="Symbol" w:cs="Symbol" w:hint="default"/>
        <w:lang w:val="cs-CZ" w:eastAsia="en-US" w:bidi="ar-SA"/>
      </w:rPr>
    </w:lvl>
    <w:lvl w:ilvl="3">
      <w:start w:val="1"/>
      <w:numFmt w:val="bullet"/>
      <w:lvlText w:val=""/>
      <w:lvlJc w:val="left"/>
      <w:pPr>
        <w:ind w:left="3329" w:hanging="360"/>
      </w:pPr>
      <w:rPr>
        <w:rFonts w:ascii="Symbol" w:hAnsi="Symbol" w:cs="Symbol" w:hint="default"/>
        <w:lang w:val="cs-CZ" w:eastAsia="en-US" w:bidi="ar-SA"/>
      </w:rPr>
    </w:lvl>
    <w:lvl w:ilvl="4">
      <w:start w:val="1"/>
      <w:numFmt w:val="bullet"/>
      <w:lvlText w:val=""/>
      <w:lvlJc w:val="left"/>
      <w:pPr>
        <w:ind w:left="4176" w:hanging="360"/>
      </w:pPr>
      <w:rPr>
        <w:rFonts w:ascii="Symbol" w:hAnsi="Symbol" w:cs="Symbol" w:hint="default"/>
        <w:lang w:val="cs-CZ" w:eastAsia="en-US" w:bidi="ar-SA"/>
      </w:rPr>
    </w:lvl>
    <w:lvl w:ilvl="5">
      <w:start w:val="1"/>
      <w:numFmt w:val="bullet"/>
      <w:lvlText w:val=""/>
      <w:lvlJc w:val="left"/>
      <w:pPr>
        <w:ind w:left="5023" w:hanging="360"/>
      </w:pPr>
      <w:rPr>
        <w:rFonts w:ascii="Symbol" w:hAnsi="Symbol" w:cs="Symbol" w:hint="default"/>
        <w:lang w:val="cs-CZ" w:eastAsia="en-US" w:bidi="ar-SA"/>
      </w:rPr>
    </w:lvl>
    <w:lvl w:ilvl="6">
      <w:start w:val="1"/>
      <w:numFmt w:val="bullet"/>
      <w:lvlText w:val=""/>
      <w:lvlJc w:val="left"/>
      <w:pPr>
        <w:ind w:left="5869" w:hanging="360"/>
      </w:pPr>
      <w:rPr>
        <w:rFonts w:ascii="Symbol" w:hAnsi="Symbol" w:cs="Symbol" w:hint="default"/>
        <w:lang w:val="cs-CZ" w:eastAsia="en-US" w:bidi="ar-SA"/>
      </w:rPr>
    </w:lvl>
    <w:lvl w:ilvl="7">
      <w:start w:val="1"/>
      <w:numFmt w:val="bullet"/>
      <w:lvlText w:val=""/>
      <w:lvlJc w:val="left"/>
      <w:pPr>
        <w:ind w:left="6716" w:hanging="360"/>
      </w:pPr>
      <w:rPr>
        <w:rFonts w:ascii="Symbol" w:hAnsi="Symbol" w:cs="Symbol" w:hint="default"/>
        <w:lang w:val="cs-CZ" w:eastAsia="en-US" w:bidi="ar-SA"/>
      </w:rPr>
    </w:lvl>
    <w:lvl w:ilvl="8">
      <w:start w:val="1"/>
      <w:numFmt w:val="bullet"/>
      <w:lvlText w:val=""/>
      <w:lvlJc w:val="left"/>
      <w:pPr>
        <w:ind w:left="7563" w:hanging="360"/>
      </w:pPr>
      <w:rPr>
        <w:rFonts w:ascii="Symbol" w:hAnsi="Symbol" w:cs="Symbol" w:hint="default"/>
        <w:lang w:val="cs-CZ" w:eastAsia="en-US" w:bidi="ar-SA"/>
      </w:rPr>
    </w:lvl>
  </w:abstractNum>
  <w:abstractNum w:abstractNumId="5">
    <w:nsid w:val="50DB28A5"/>
    <w:multiLevelType w:val="multilevel"/>
    <w:tmpl w:val="F51A8700"/>
    <w:lvl w:ilvl="0">
      <w:start w:val="1"/>
      <w:numFmt w:val="bullet"/>
      <w:lvlText w:val="-"/>
      <w:lvlJc w:val="left"/>
      <w:pPr>
        <w:ind w:left="836" w:hanging="360"/>
      </w:pPr>
      <w:rPr>
        <w:rFonts w:ascii="Times New Roman" w:hAnsi="Times New Roman" w:cs="Times New Roman" w:hint="default"/>
        <w:w w:val="98"/>
        <w:sz w:val="20"/>
        <w:szCs w:val="20"/>
        <w:lang w:val="cs-CZ" w:eastAsia="en-US" w:bidi="ar-SA"/>
      </w:rPr>
    </w:lvl>
    <w:lvl w:ilvl="1">
      <w:start w:val="1"/>
      <w:numFmt w:val="bullet"/>
      <w:lvlText w:val=""/>
      <w:lvlJc w:val="left"/>
      <w:pPr>
        <w:ind w:left="1686" w:hanging="360"/>
      </w:pPr>
      <w:rPr>
        <w:rFonts w:ascii="Symbol" w:hAnsi="Symbol" w:cs="Symbol" w:hint="default"/>
        <w:lang w:val="cs-CZ" w:eastAsia="en-US" w:bidi="ar-SA"/>
      </w:rPr>
    </w:lvl>
    <w:lvl w:ilvl="2">
      <w:start w:val="1"/>
      <w:numFmt w:val="bullet"/>
      <w:lvlText w:val=""/>
      <w:lvlJc w:val="left"/>
      <w:pPr>
        <w:ind w:left="2533" w:hanging="360"/>
      </w:pPr>
      <w:rPr>
        <w:rFonts w:ascii="Symbol" w:hAnsi="Symbol" w:cs="Symbol" w:hint="default"/>
        <w:lang w:val="cs-CZ" w:eastAsia="en-US" w:bidi="ar-SA"/>
      </w:rPr>
    </w:lvl>
    <w:lvl w:ilvl="3">
      <w:start w:val="1"/>
      <w:numFmt w:val="bullet"/>
      <w:lvlText w:val=""/>
      <w:lvlJc w:val="left"/>
      <w:pPr>
        <w:ind w:left="3379" w:hanging="360"/>
      </w:pPr>
      <w:rPr>
        <w:rFonts w:ascii="Symbol" w:hAnsi="Symbol" w:cs="Symbol" w:hint="default"/>
        <w:lang w:val="cs-CZ" w:eastAsia="en-US" w:bidi="ar-SA"/>
      </w:rPr>
    </w:lvl>
    <w:lvl w:ilvl="4">
      <w:start w:val="1"/>
      <w:numFmt w:val="bullet"/>
      <w:lvlText w:val=""/>
      <w:lvlJc w:val="left"/>
      <w:pPr>
        <w:ind w:left="4226" w:hanging="360"/>
      </w:pPr>
      <w:rPr>
        <w:rFonts w:ascii="Symbol" w:hAnsi="Symbol" w:cs="Symbol" w:hint="default"/>
        <w:lang w:val="cs-CZ" w:eastAsia="en-US" w:bidi="ar-SA"/>
      </w:rPr>
    </w:lvl>
    <w:lvl w:ilvl="5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  <w:lang w:val="cs-CZ" w:eastAsia="en-US" w:bidi="ar-SA"/>
      </w:rPr>
    </w:lvl>
    <w:lvl w:ilvl="6">
      <w:start w:val="1"/>
      <w:numFmt w:val="bullet"/>
      <w:lvlText w:val=""/>
      <w:lvlJc w:val="left"/>
      <w:pPr>
        <w:ind w:left="5919" w:hanging="360"/>
      </w:pPr>
      <w:rPr>
        <w:rFonts w:ascii="Symbol" w:hAnsi="Symbol" w:cs="Symbol" w:hint="default"/>
        <w:lang w:val="cs-CZ" w:eastAsia="en-US" w:bidi="ar-SA"/>
      </w:rPr>
    </w:lvl>
    <w:lvl w:ilvl="7">
      <w:start w:val="1"/>
      <w:numFmt w:val="bullet"/>
      <w:lvlText w:val=""/>
      <w:lvlJc w:val="left"/>
      <w:pPr>
        <w:ind w:left="6766" w:hanging="360"/>
      </w:pPr>
      <w:rPr>
        <w:rFonts w:ascii="Symbol" w:hAnsi="Symbol" w:cs="Symbol" w:hint="default"/>
        <w:lang w:val="cs-CZ" w:eastAsia="en-US" w:bidi="ar-SA"/>
      </w:rPr>
    </w:lvl>
    <w:lvl w:ilvl="8">
      <w:start w:val="1"/>
      <w:numFmt w:val="bullet"/>
      <w:lvlText w:val=""/>
      <w:lvlJc w:val="left"/>
      <w:pPr>
        <w:ind w:left="7613" w:hanging="360"/>
      </w:pPr>
      <w:rPr>
        <w:rFonts w:ascii="Symbol" w:hAnsi="Symbol" w:cs="Symbol" w:hint="default"/>
        <w:lang w:val="cs-CZ" w:eastAsia="en-US" w:bidi="ar-SA"/>
      </w:rPr>
    </w:lvl>
  </w:abstractNum>
  <w:abstractNum w:abstractNumId="6">
    <w:nsid w:val="59916977"/>
    <w:multiLevelType w:val="multilevel"/>
    <w:tmpl w:val="AA181006"/>
    <w:lvl w:ilvl="0">
      <w:start w:val="1"/>
      <w:numFmt w:val="bullet"/>
      <w:lvlText w:val="-"/>
      <w:lvlJc w:val="left"/>
      <w:pPr>
        <w:ind w:left="735" w:hanging="288"/>
      </w:pPr>
      <w:rPr>
        <w:rFonts w:ascii="Arial" w:hAnsi="Arial" w:cs="Arial" w:hint="default"/>
        <w:w w:val="98"/>
        <w:sz w:val="20"/>
        <w:szCs w:val="20"/>
        <w:lang w:val="cs-CZ" w:eastAsia="en-US" w:bidi="ar-SA"/>
      </w:rPr>
    </w:lvl>
    <w:lvl w:ilvl="1">
      <w:start w:val="1"/>
      <w:numFmt w:val="bullet"/>
      <w:lvlText w:val=""/>
      <w:lvlJc w:val="left"/>
      <w:pPr>
        <w:ind w:left="1596" w:hanging="288"/>
      </w:pPr>
      <w:rPr>
        <w:rFonts w:ascii="Symbol" w:hAnsi="Symbol" w:cs="Symbol" w:hint="default"/>
        <w:lang w:val="cs-CZ" w:eastAsia="en-US" w:bidi="ar-SA"/>
      </w:rPr>
    </w:lvl>
    <w:lvl w:ilvl="2">
      <w:start w:val="1"/>
      <w:numFmt w:val="bullet"/>
      <w:lvlText w:val=""/>
      <w:lvlJc w:val="left"/>
      <w:pPr>
        <w:ind w:left="2453" w:hanging="288"/>
      </w:pPr>
      <w:rPr>
        <w:rFonts w:ascii="Symbol" w:hAnsi="Symbol" w:cs="Symbol" w:hint="default"/>
        <w:lang w:val="cs-CZ" w:eastAsia="en-US" w:bidi="ar-SA"/>
      </w:rPr>
    </w:lvl>
    <w:lvl w:ilvl="3">
      <w:start w:val="1"/>
      <w:numFmt w:val="bullet"/>
      <w:lvlText w:val=""/>
      <w:lvlJc w:val="left"/>
      <w:pPr>
        <w:ind w:left="3309" w:hanging="288"/>
      </w:pPr>
      <w:rPr>
        <w:rFonts w:ascii="Symbol" w:hAnsi="Symbol" w:cs="Symbol" w:hint="default"/>
        <w:lang w:val="cs-CZ" w:eastAsia="en-US" w:bidi="ar-SA"/>
      </w:rPr>
    </w:lvl>
    <w:lvl w:ilvl="4">
      <w:start w:val="1"/>
      <w:numFmt w:val="bullet"/>
      <w:lvlText w:val=""/>
      <w:lvlJc w:val="left"/>
      <w:pPr>
        <w:ind w:left="4166" w:hanging="288"/>
      </w:pPr>
      <w:rPr>
        <w:rFonts w:ascii="Symbol" w:hAnsi="Symbol" w:cs="Symbol" w:hint="default"/>
        <w:lang w:val="cs-CZ" w:eastAsia="en-US" w:bidi="ar-SA"/>
      </w:rPr>
    </w:lvl>
    <w:lvl w:ilvl="5">
      <w:start w:val="1"/>
      <w:numFmt w:val="bullet"/>
      <w:lvlText w:val=""/>
      <w:lvlJc w:val="left"/>
      <w:pPr>
        <w:ind w:left="5023" w:hanging="288"/>
      </w:pPr>
      <w:rPr>
        <w:rFonts w:ascii="Symbol" w:hAnsi="Symbol" w:cs="Symbol" w:hint="default"/>
        <w:lang w:val="cs-CZ" w:eastAsia="en-US" w:bidi="ar-SA"/>
      </w:rPr>
    </w:lvl>
    <w:lvl w:ilvl="6">
      <w:start w:val="1"/>
      <w:numFmt w:val="bullet"/>
      <w:lvlText w:val=""/>
      <w:lvlJc w:val="left"/>
      <w:pPr>
        <w:ind w:left="5879" w:hanging="288"/>
      </w:pPr>
      <w:rPr>
        <w:rFonts w:ascii="Symbol" w:hAnsi="Symbol" w:cs="Symbol" w:hint="default"/>
        <w:lang w:val="cs-CZ" w:eastAsia="en-US" w:bidi="ar-SA"/>
      </w:rPr>
    </w:lvl>
    <w:lvl w:ilvl="7">
      <w:start w:val="1"/>
      <w:numFmt w:val="bullet"/>
      <w:lvlText w:val=""/>
      <w:lvlJc w:val="left"/>
      <w:pPr>
        <w:ind w:left="6736" w:hanging="288"/>
      </w:pPr>
      <w:rPr>
        <w:rFonts w:ascii="Symbol" w:hAnsi="Symbol" w:cs="Symbol" w:hint="default"/>
        <w:lang w:val="cs-CZ" w:eastAsia="en-US" w:bidi="ar-SA"/>
      </w:rPr>
    </w:lvl>
    <w:lvl w:ilvl="8">
      <w:start w:val="1"/>
      <w:numFmt w:val="bullet"/>
      <w:lvlText w:val=""/>
      <w:lvlJc w:val="left"/>
      <w:pPr>
        <w:ind w:left="7593" w:hanging="288"/>
      </w:pPr>
      <w:rPr>
        <w:rFonts w:ascii="Symbol" w:hAnsi="Symbol" w:cs="Symbol" w:hint="default"/>
        <w:lang w:val="cs-CZ" w:eastAsia="en-US" w:bidi="ar-SA"/>
      </w:rPr>
    </w:lvl>
  </w:abstractNum>
  <w:abstractNum w:abstractNumId="7">
    <w:nsid w:val="70CA49D3"/>
    <w:multiLevelType w:val="multilevel"/>
    <w:tmpl w:val="F13C421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itka Růžičková">
    <w15:presenceInfo w15:providerId="AD" w15:userId="S-1-5-21-814679447-739224277-2656530034-94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trackRevisions/>
  <w:documentProtection w:edit="readOnly" w:enforcement="1" w:cryptProviderType="rsaFull" w:cryptAlgorithmClass="hash" w:cryptAlgorithmType="typeAny" w:cryptAlgorithmSid="4" w:cryptSpinCount="100000" w:hash="iHZVLduzV0tj0p8FZEX4sRyPEWk=" w:salt="ZlemeEc3ZvFhAQBsNCLFFw==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3AE"/>
    <w:rsid w:val="00014359"/>
    <w:rsid w:val="0011289D"/>
    <w:rsid w:val="002213AE"/>
    <w:rsid w:val="002771EC"/>
    <w:rsid w:val="002957A4"/>
    <w:rsid w:val="0044207E"/>
    <w:rsid w:val="00443754"/>
    <w:rsid w:val="004B2120"/>
    <w:rsid w:val="00540C7C"/>
    <w:rsid w:val="00580152"/>
    <w:rsid w:val="006171C6"/>
    <w:rsid w:val="00655FA9"/>
    <w:rsid w:val="00694707"/>
    <w:rsid w:val="00722B16"/>
    <w:rsid w:val="00782408"/>
    <w:rsid w:val="007B160D"/>
    <w:rsid w:val="007E3079"/>
    <w:rsid w:val="00833E3A"/>
    <w:rsid w:val="00932F06"/>
    <w:rsid w:val="009C34FE"/>
    <w:rsid w:val="00A7698E"/>
    <w:rsid w:val="00BE4C9A"/>
    <w:rsid w:val="00D34D1E"/>
    <w:rsid w:val="00DB4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E8B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</w:pPr>
    <w:rPr>
      <w:rFonts w:ascii="Arial" w:eastAsia="Arial" w:hAnsi="Arial" w:cs="Arial"/>
      <w:sz w:val="22"/>
      <w:lang w:val="cs-CZ"/>
    </w:rPr>
  </w:style>
  <w:style w:type="paragraph" w:styleId="Nadpis1">
    <w:name w:val="heading 1"/>
    <w:basedOn w:val="Normln"/>
    <w:uiPriority w:val="9"/>
    <w:qFormat/>
    <w:pPr>
      <w:ind w:left="116"/>
      <w:outlineLvl w:val="0"/>
    </w:pPr>
    <w:rPr>
      <w:b/>
      <w:bCs/>
      <w:sz w:val="20"/>
      <w:szCs w:val="20"/>
      <w:u w:val="single"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uiPriority w:val="1"/>
    <w:qFormat/>
    <w:pPr>
      <w:ind w:left="836" w:hanging="361"/>
    </w:pPr>
    <w:rPr>
      <w:sz w:val="20"/>
      <w:szCs w:val="20"/>
    </w:r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Nzev">
    <w:name w:val="Title"/>
    <w:basedOn w:val="Normln"/>
    <w:uiPriority w:val="10"/>
    <w:qFormat/>
    <w:pPr>
      <w:spacing w:before="13"/>
      <w:ind w:left="60"/>
    </w:pPr>
  </w:style>
  <w:style w:type="paragraph" w:styleId="Odstavecseseznamem">
    <w:name w:val="List Paragraph"/>
    <w:basedOn w:val="Normln"/>
    <w:uiPriority w:val="1"/>
    <w:qFormat/>
    <w:pPr>
      <w:ind w:left="836" w:hanging="361"/>
    </w:pPr>
  </w:style>
  <w:style w:type="paragraph" w:customStyle="1" w:styleId="TableParagraph">
    <w:name w:val="Table Paragraph"/>
    <w:basedOn w:val="Normln"/>
    <w:uiPriority w:val="1"/>
    <w:qFormat/>
  </w:style>
  <w:style w:type="paragraph" w:customStyle="1" w:styleId="Zhlavazpat">
    <w:name w:val="Záhlaví a zápatí"/>
    <w:basedOn w:val="Normln"/>
    <w:qFormat/>
  </w:style>
  <w:style w:type="paragraph" w:styleId="Zpat">
    <w:name w:val="footer"/>
    <w:basedOn w:val="Zhlavazpat"/>
  </w:style>
  <w:style w:type="paragraph" w:customStyle="1" w:styleId="Obsahrmce">
    <w:name w:val="Obsah rámce"/>
    <w:basedOn w:val="Normln"/>
    <w:qFormat/>
  </w:style>
  <w:style w:type="paragraph" w:styleId="Zhlav">
    <w:name w:val="header"/>
    <w:basedOn w:val="Zhlavazpat"/>
    <w:pPr>
      <w:suppressLineNumbers/>
      <w:tabs>
        <w:tab w:val="center" w:pos="4653"/>
        <w:tab w:val="right" w:pos="9306"/>
      </w:tabs>
    </w:p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947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07"/>
    <w:rPr>
      <w:rFonts w:ascii="Segoe UI" w:eastAsia="Arial" w:hAnsi="Segoe UI" w:cs="Segoe UI"/>
      <w:sz w:val="18"/>
      <w:szCs w:val="18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B451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B451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B451D"/>
    <w:rPr>
      <w:rFonts w:ascii="Arial" w:eastAsia="Arial" w:hAnsi="Arial" w:cs="Arial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B451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B451D"/>
    <w:rPr>
      <w:rFonts w:ascii="Arial" w:eastAsia="Arial" w:hAnsi="Arial" w:cs="Arial"/>
      <w:b/>
      <w:bCs/>
      <w:szCs w:val="20"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</w:pPr>
    <w:rPr>
      <w:rFonts w:ascii="Arial" w:eastAsia="Arial" w:hAnsi="Arial" w:cs="Arial"/>
      <w:sz w:val="22"/>
      <w:lang w:val="cs-CZ"/>
    </w:rPr>
  </w:style>
  <w:style w:type="paragraph" w:styleId="Nadpis1">
    <w:name w:val="heading 1"/>
    <w:basedOn w:val="Normln"/>
    <w:uiPriority w:val="9"/>
    <w:qFormat/>
    <w:pPr>
      <w:ind w:left="116"/>
      <w:outlineLvl w:val="0"/>
    </w:pPr>
    <w:rPr>
      <w:b/>
      <w:bCs/>
      <w:sz w:val="20"/>
      <w:szCs w:val="20"/>
      <w:u w:val="single"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uiPriority w:val="1"/>
    <w:qFormat/>
    <w:pPr>
      <w:ind w:left="836" w:hanging="361"/>
    </w:pPr>
    <w:rPr>
      <w:sz w:val="20"/>
      <w:szCs w:val="20"/>
    </w:r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styleId="Nzev">
    <w:name w:val="Title"/>
    <w:basedOn w:val="Normln"/>
    <w:uiPriority w:val="10"/>
    <w:qFormat/>
    <w:pPr>
      <w:spacing w:before="13"/>
      <w:ind w:left="60"/>
    </w:pPr>
  </w:style>
  <w:style w:type="paragraph" w:styleId="Odstavecseseznamem">
    <w:name w:val="List Paragraph"/>
    <w:basedOn w:val="Normln"/>
    <w:uiPriority w:val="1"/>
    <w:qFormat/>
    <w:pPr>
      <w:ind w:left="836" w:hanging="361"/>
    </w:pPr>
  </w:style>
  <w:style w:type="paragraph" w:customStyle="1" w:styleId="TableParagraph">
    <w:name w:val="Table Paragraph"/>
    <w:basedOn w:val="Normln"/>
    <w:uiPriority w:val="1"/>
    <w:qFormat/>
  </w:style>
  <w:style w:type="paragraph" w:customStyle="1" w:styleId="Zhlavazpat">
    <w:name w:val="Záhlaví a zápatí"/>
    <w:basedOn w:val="Normln"/>
    <w:qFormat/>
  </w:style>
  <w:style w:type="paragraph" w:styleId="Zpat">
    <w:name w:val="footer"/>
    <w:basedOn w:val="Zhlavazpat"/>
  </w:style>
  <w:style w:type="paragraph" w:customStyle="1" w:styleId="Obsahrmce">
    <w:name w:val="Obsah rámce"/>
    <w:basedOn w:val="Normln"/>
    <w:qFormat/>
  </w:style>
  <w:style w:type="paragraph" w:styleId="Zhlav">
    <w:name w:val="header"/>
    <w:basedOn w:val="Zhlavazpat"/>
    <w:pPr>
      <w:suppressLineNumbers/>
      <w:tabs>
        <w:tab w:val="center" w:pos="4653"/>
        <w:tab w:val="right" w:pos="9306"/>
      </w:tabs>
    </w:p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947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07"/>
    <w:rPr>
      <w:rFonts w:ascii="Segoe UI" w:eastAsia="Arial" w:hAnsi="Segoe UI" w:cs="Segoe UI"/>
      <w:sz w:val="18"/>
      <w:szCs w:val="18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B451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B451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B451D"/>
    <w:rPr>
      <w:rFonts w:ascii="Arial" w:eastAsia="Arial" w:hAnsi="Arial" w:cs="Arial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B451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B451D"/>
    <w:rPr>
      <w:rFonts w:ascii="Arial" w:eastAsia="Arial" w:hAnsi="Arial" w:cs="Arial"/>
      <w:b/>
      <w:bCs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1070</Words>
  <Characters>6317</Characters>
  <Application>Microsoft Office Word</Application>
  <DocSecurity>8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 v Plzni</Company>
  <LinksUpToDate>false</LinksUpToDate>
  <CharactersWithSpaces>7373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Jirikovsky Karel</dc:creator>
  <cp:lastModifiedBy>Michaela Vítková</cp:lastModifiedBy>
  <cp:revision>6</cp:revision>
  <cp:lastPrinted>2020-05-15T08:38:00Z</cp:lastPrinted>
  <dcterms:created xsi:type="dcterms:W3CDTF">2020-05-14T07:20:00Z</dcterms:created>
  <dcterms:modified xsi:type="dcterms:W3CDTF">2020-05-15T08:56:00Z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Západočeská univerzita v Plzni</vt:lpwstr>
  </property>
  <property fmtid="{D5CDD505-2E9C-101B-9397-08002B2CF9AE}" pid="4" name="Created">
    <vt:filetime>2020-04-21T00:00:00Z</vt:filetime>
  </property>
  <property fmtid="{D5CDD505-2E9C-101B-9397-08002B2CF9AE}" pid="5" name="Creator">
    <vt:lpwstr>Microsoft® Word 2010</vt:lpwstr>
  </property>
  <property fmtid="{D5CDD505-2E9C-101B-9397-08002B2CF9AE}" pid="6" name="DocSecurity">
    <vt:i4>0</vt:i4>
  </property>
  <property fmtid="{D5CDD505-2E9C-101B-9397-08002B2CF9AE}" pid="7" name="HyperlinksChanged">
    <vt:bool>false</vt:bool>
  </property>
  <property fmtid="{D5CDD505-2E9C-101B-9397-08002B2CF9AE}" pid="8" name="LastSaved">
    <vt:filetime>2020-04-28T00:00:00Z</vt:filetime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